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31" w:type="dxa"/>
        <w:tblInd w:w="108" w:type="dxa"/>
        <w:tblLayout w:type="fixed"/>
        <w:tblLook w:val="01E0" w:firstRow="1" w:lastRow="1" w:firstColumn="1" w:lastColumn="1" w:noHBand="0" w:noVBand="0"/>
      </w:tblPr>
      <w:tblGrid>
        <w:gridCol w:w="2800"/>
        <w:gridCol w:w="6131"/>
      </w:tblGrid>
      <w:tr w:rsidR="00D97957" w:rsidRPr="00D97957" w:rsidTr="00916E3A">
        <w:tc>
          <w:tcPr>
            <w:tcW w:w="2800" w:type="dxa"/>
          </w:tcPr>
          <w:p w:rsidR="00D97957" w:rsidRPr="00D97957" w:rsidRDefault="00D97957" w:rsidP="008421CD">
            <w:pPr>
              <w:widowControl w:val="0"/>
              <w:spacing w:after="0" w:line="240" w:lineRule="auto"/>
              <w:jc w:val="center"/>
              <w:rPr>
                <w:rFonts w:eastAsia="Arial" w:cs="Times New Roman"/>
                <w:b/>
                <w:bCs/>
                <w:sz w:val="26"/>
                <w:szCs w:val="28"/>
              </w:rPr>
            </w:pPr>
            <w:r w:rsidRPr="00D97957">
              <w:rPr>
                <w:rFonts w:eastAsia="Arial" w:cs="Times New Roman"/>
                <w:b/>
                <w:bCs/>
                <w:sz w:val="26"/>
                <w:szCs w:val="28"/>
              </w:rPr>
              <w:t>BỘ NỘI VỤ</w:t>
            </w:r>
          </w:p>
          <w:p w:rsidR="00D97957" w:rsidRPr="00D97957" w:rsidRDefault="00D97957" w:rsidP="008421CD">
            <w:pPr>
              <w:widowControl w:val="0"/>
              <w:spacing w:after="0" w:line="240" w:lineRule="auto"/>
              <w:jc w:val="center"/>
              <w:rPr>
                <w:rFonts w:eastAsia="Arial" w:cs="Times New Roman"/>
                <w:szCs w:val="28"/>
              </w:rPr>
            </w:pPr>
            <w:r>
              <w:rPr>
                <w:rFonts w:eastAsia="Arial" w:cs="Times New Roman"/>
                <w:noProof/>
                <w:szCs w:val="28"/>
              </w:rPr>
              <mc:AlternateContent>
                <mc:Choice Requires="wps">
                  <w:drawing>
                    <wp:anchor distT="4294967289" distB="4294967289" distL="114300" distR="114300" simplePos="0" relativeHeight="251659264" behindDoc="0" locked="0" layoutInCell="1" allowOverlap="1" wp14:anchorId="3A9F781F" wp14:editId="5E55AE74">
                      <wp:simplePos x="0" y="0"/>
                      <wp:positionH relativeFrom="column">
                        <wp:posOffset>613410</wp:posOffset>
                      </wp:positionH>
                      <wp:positionV relativeFrom="paragraph">
                        <wp:posOffset>33020</wp:posOffset>
                      </wp:positionV>
                      <wp:extent cx="409575"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957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96A2A10" id="Straight Connector 12" o:spid="_x0000_s1026" style="position:absolute;flip:y;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48.3pt,2.6pt" to="80.5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"/>
                  </w:pict>
                </mc:Fallback>
              </mc:AlternateContent>
            </w:r>
          </w:p>
          <w:p w:rsidR="00D97957" w:rsidRPr="00D97957" w:rsidRDefault="00D97957" w:rsidP="008421CD">
            <w:pPr>
              <w:widowControl w:val="0"/>
              <w:spacing w:after="0" w:line="240" w:lineRule="auto"/>
              <w:jc w:val="center"/>
              <w:rPr>
                <w:rFonts w:eastAsia="Arial" w:cs="Times New Roman"/>
                <w:szCs w:val="28"/>
              </w:rPr>
            </w:pPr>
          </w:p>
          <w:p w:rsidR="00D97957" w:rsidRPr="00D97957" w:rsidRDefault="00D97957" w:rsidP="008421CD">
            <w:pPr>
              <w:widowControl w:val="0"/>
              <w:spacing w:after="0" w:line="240" w:lineRule="auto"/>
              <w:jc w:val="center"/>
              <w:rPr>
                <w:rFonts w:eastAsia="Arial" w:cs="Times New Roman"/>
                <w:sz w:val="26"/>
                <w:szCs w:val="26"/>
              </w:rPr>
            </w:pPr>
            <w:r w:rsidRPr="00D97957">
              <w:rPr>
                <w:rFonts w:eastAsia="Arial" w:cs="Times New Roman"/>
                <w:sz w:val="26"/>
                <w:szCs w:val="26"/>
              </w:rPr>
              <w:t xml:space="preserve">Số:  </w:t>
            </w:r>
            <w:r w:rsidRPr="00D97957">
              <w:rPr>
                <w:rFonts w:eastAsia="Arial" w:cs="Times New Roman"/>
                <w:b/>
                <w:sz w:val="26"/>
                <w:szCs w:val="26"/>
              </w:rPr>
              <w:t xml:space="preserve">        </w:t>
            </w:r>
            <w:r w:rsidRPr="00D97957">
              <w:rPr>
                <w:rFonts w:eastAsia="Arial" w:cs="Times New Roman"/>
                <w:b/>
                <w:sz w:val="26"/>
                <w:szCs w:val="26"/>
                <w:lang w:val="vi-VN"/>
              </w:rPr>
              <w:t xml:space="preserve"> </w:t>
            </w:r>
            <w:r w:rsidRPr="00D97957">
              <w:rPr>
                <w:rFonts w:eastAsia="Arial" w:cs="Times New Roman"/>
                <w:sz w:val="26"/>
                <w:szCs w:val="26"/>
              </w:rPr>
              <w:t>/BC-BNV</w:t>
            </w:r>
          </w:p>
        </w:tc>
        <w:tc>
          <w:tcPr>
            <w:tcW w:w="6131" w:type="dxa"/>
          </w:tcPr>
          <w:p w:rsidR="00D97957" w:rsidRPr="00D97957" w:rsidRDefault="00D97957" w:rsidP="008421CD">
            <w:pPr>
              <w:widowControl w:val="0"/>
              <w:spacing w:after="0" w:line="240" w:lineRule="auto"/>
              <w:jc w:val="center"/>
              <w:rPr>
                <w:rFonts w:eastAsia="Arial" w:cs="Times New Roman"/>
                <w:b/>
                <w:bCs/>
                <w:sz w:val="26"/>
                <w:szCs w:val="28"/>
              </w:rPr>
            </w:pPr>
            <w:r w:rsidRPr="00D97957">
              <w:rPr>
                <w:rFonts w:eastAsia="Arial" w:cs="Times New Roman"/>
                <w:b/>
                <w:bCs/>
                <w:sz w:val="26"/>
                <w:szCs w:val="28"/>
              </w:rPr>
              <w:t>CỘNG HOÀ XÃ HỘI CHỦ NGHĨA VIỆT NAM</w:t>
            </w:r>
          </w:p>
          <w:p w:rsidR="00D97957" w:rsidRPr="00D97957" w:rsidRDefault="00D97957" w:rsidP="008421CD">
            <w:pPr>
              <w:widowControl w:val="0"/>
              <w:spacing w:after="0" w:line="240" w:lineRule="auto"/>
              <w:jc w:val="center"/>
              <w:rPr>
                <w:rFonts w:eastAsia="Arial" w:cs="Times New Roman"/>
                <w:b/>
                <w:szCs w:val="28"/>
              </w:rPr>
            </w:pPr>
            <w:r w:rsidRPr="00D97957">
              <w:rPr>
                <w:rFonts w:eastAsia="Arial" w:cs="Times New Roman"/>
                <w:b/>
                <w:szCs w:val="28"/>
              </w:rPr>
              <w:t>Độc lập - Tự do - Hạnh phúc</w:t>
            </w:r>
          </w:p>
          <w:p w:rsidR="00D97957" w:rsidRPr="00D97957" w:rsidRDefault="00D97957" w:rsidP="008421CD">
            <w:pPr>
              <w:widowControl w:val="0"/>
              <w:spacing w:after="0" w:line="240" w:lineRule="auto"/>
              <w:jc w:val="center"/>
              <w:rPr>
                <w:rFonts w:eastAsia="Arial" w:cs="Times New Roman"/>
                <w:szCs w:val="28"/>
              </w:rPr>
            </w:pPr>
            <w:r>
              <w:rPr>
                <w:rFonts w:eastAsia="Arial" w:cs="Times New Roman"/>
                <w:noProof/>
                <w:szCs w:val="28"/>
              </w:rPr>
              <mc:AlternateContent>
                <mc:Choice Requires="wps">
                  <w:drawing>
                    <wp:anchor distT="4294967289" distB="4294967289" distL="114300" distR="114300" simplePos="0" relativeHeight="251660288" behindDoc="0" locked="0" layoutInCell="1" allowOverlap="1" wp14:anchorId="50EB5675" wp14:editId="6F60A702">
                      <wp:simplePos x="0" y="0"/>
                      <wp:positionH relativeFrom="column">
                        <wp:posOffset>817880</wp:posOffset>
                      </wp:positionH>
                      <wp:positionV relativeFrom="paragraph">
                        <wp:posOffset>45719</wp:posOffset>
                      </wp:positionV>
                      <wp:extent cx="2078990" cy="0"/>
                      <wp:effectExtent l="0" t="0" r="16510" b="1905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899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5A93F987" id="_x0000_t32" coordsize="21600,21600" o:spt="32" o:oned="t" path="m,l21600,21600e" filled="f">
                      <v:path arrowok="t" fillok="f" o:connecttype="none"/>
                      <o:lock v:ext="edit" shapetype="t"/>
                    </v:shapetype>
                    <v:shape id="Straight Arrow Connector 11" o:spid="_x0000_s1026" type="#_x0000_t32" style="position:absolute;margin-left:64.4pt;margin-top:3.6pt;width:163.7pt;height:0;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JwuAEAAFYDAAAOAAAAZHJzL2Uyb0RvYy54bWysU8Fu2zAMvQ/YPwi6L3YCdGu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"/>
                  </w:pict>
                </mc:Fallback>
              </mc:AlternateContent>
            </w:r>
          </w:p>
          <w:p w:rsidR="00D97957" w:rsidRPr="00D97957" w:rsidRDefault="00D97957" w:rsidP="008421CD">
            <w:pPr>
              <w:widowControl w:val="0"/>
              <w:spacing w:after="0" w:line="240" w:lineRule="auto"/>
              <w:jc w:val="center"/>
              <w:rPr>
                <w:rFonts w:eastAsia="Arial" w:cs="Times New Roman"/>
                <w:b/>
                <w:i/>
                <w:iCs/>
                <w:szCs w:val="28"/>
              </w:rPr>
            </w:pPr>
            <w:r w:rsidRPr="00D97957">
              <w:rPr>
                <w:rFonts w:eastAsia="Arial" w:cs="Times New Roman"/>
                <w:i/>
                <w:iCs/>
                <w:szCs w:val="28"/>
              </w:rPr>
              <w:t>Hà Nội, ngày     tháng   năm 2023</w:t>
            </w:r>
          </w:p>
        </w:tc>
      </w:tr>
    </w:tbl>
    <w:p w:rsidR="00D97957" w:rsidRPr="00D97957" w:rsidRDefault="00D97957" w:rsidP="008421CD">
      <w:pPr>
        <w:widowControl w:val="0"/>
        <w:spacing w:after="0" w:line="240" w:lineRule="auto"/>
        <w:jc w:val="both"/>
        <w:rPr>
          <w:rFonts w:eastAsia="Arial" w:cs="Times New Roman"/>
          <w:b/>
          <w:szCs w:val="28"/>
        </w:rPr>
      </w:pPr>
    </w:p>
    <w:p w:rsidR="00D97957" w:rsidRPr="006A288A" w:rsidRDefault="00D97957" w:rsidP="008421CD">
      <w:pPr>
        <w:widowControl w:val="0"/>
        <w:spacing w:after="0" w:line="240" w:lineRule="auto"/>
        <w:jc w:val="center"/>
        <w:rPr>
          <w:rFonts w:eastAsia="Arial" w:cs="Times New Roman"/>
          <w:b/>
          <w:sz w:val="22"/>
        </w:rPr>
      </w:pPr>
    </w:p>
    <w:p w:rsidR="00D97957" w:rsidRPr="00D97957" w:rsidRDefault="00D97957" w:rsidP="008421CD">
      <w:pPr>
        <w:widowControl w:val="0"/>
        <w:spacing w:after="0" w:line="240" w:lineRule="auto"/>
        <w:jc w:val="center"/>
        <w:rPr>
          <w:rFonts w:eastAsia="Arial" w:cs="Times New Roman"/>
          <w:b/>
          <w:szCs w:val="28"/>
        </w:rPr>
      </w:pPr>
      <w:r w:rsidRPr="00D97957">
        <w:rPr>
          <w:rFonts w:eastAsia="Arial" w:cs="Times New Roman"/>
          <w:b/>
          <w:szCs w:val="28"/>
        </w:rPr>
        <w:t>BÁO CÁO</w:t>
      </w:r>
    </w:p>
    <w:p w:rsidR="00D97957" w:rsidRPr="00D97957" w:rsidRDefault="00D97957" w:rsidP="008421CD">
      <w:pPr>
        <w:widowControl w:val="0"/>
        <w:spacing w:after="0" w:line="240" w:lineRule="auto"/>
        <w:jc w:val="center"/>
        <w:rPr>
          <w:rFonts w:eastAsia="Arial" w:cs="Times New Roman"/>
          <w:b/>
          <w:szCs w:val="28"/>
        </w:rPr>
      </w:pPr>
      <w:r w:rsidRPr="00D97957">
        <w:rPr>
          <w:rFonts w:eastAsia="Arial" w:cs="Times New Roman"/>
          <w:b/>
          <w:szCs w:val="28"/>
        </w:rPr>
        <w:t>Tình hình thực hiện công tác cải cách hành chính</w:t>
      </w:r>
      <w:r w:rsidRPr="00D97957">
        <w:rPr>
          <w:rFonts w:eastAsia="Arial" w:cs="Times New Roman"/>
          <w:b/>
          <w:szCs w:val="28"/>
          <w:lang w:val="vi-VN"/>
        </w:rPr>
        <w:t xml:space="preserve"> </w:t>
      </w:r>
      <w:r w:rsidR="005568E0">
        <w:rPr>
          <w:rFonts w:eastAsia="Arial" w:cs="Times New Roman"/>
          <w:b/>
          <w:szCs w:val="28"/>
        </w:rPr>
        <w:t>quý III</w:t>
      </w:r>
      <w:r w:rsidR="00EE1AB6">
        <w:rPr>
          <w:rFonts w:eastAsia="Arial" w:cs="Times New Roman"/>
          <w:b/>
          <w:szCs w:val="28"/>
        </w:rPr>
        <w:t xml:space="preserve"> năm </w:t>
      </w:r>
      <w:r w:rsidRPr="00D97957">
        <w:rPr>
          <w:rFonts w:eastAsia="Arial" w:cs="Times New Roman"/>
          <w:b/>
          <w:szCs w:val="28"/>
        </w:rPr>
        <w:t>2023</w:t>
      </w:r>
    </w:p>
    <w:p w:rsidR="00D97957" w:rsidRPr="00D97957" w:rsidRDefault="00D97957" w:rsidP="008421CD">
      <w:pPr>
        <w:widowControl w:val="0"/>
        <w:spacing w:after="0" w:line="240" w:lineRule="auto"/>
        <w:jc w:val="both"/>
        <w:rPr>
          <w:rFonts w:eastAsia="Arial" w:cs="Times New Roman"/>
          <w:b/>
          <w:szCs w:val="28"/>
        </w:rPr>
      </w:pPr>
      <w:r>
        <w:rPr>
          <w:rFonts w:eastAsia="Arial" w:cs="Times New Roman"/>
          <w:noProof/>
          <w:szCs w:val="28"/>
        </w:rPr>
        <mc:AlternateContent>
          <mc:Choice Requires="wps">
            <w:drawing>
              <wp:anchor distT="4294967289" distB="4294967289" distL="114300" distR="114300" simplePos="0" relativeHeight="251661312" behindDoc="0" locked="0" layoutInCell="1" allowOverlap="1" wp14:anchorId="69F3F621" wp14:editId="4F363A50">
                <wp:simplePos x="0" y="0"/>
                <wp:positionH relativeFrom="column">
                  <wp:posOffset>2196465</wp:posOffset>
                </wp:positionH>
                <wp:positionV relativeFrom="paragraph">
                  <wp:posOffset>40004</wp:posOffset>
                </wp:positionV>
                <wp:extent cx="1381125" cy="0"/>
                <wp:effectExtent l="0" t="0" r="952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112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91D8EBD" id="Straight Connector 10"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172.95pt,3.15pt" to="281.7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"/>
            </w:pict>
          </mc:Fallback>
        </mc:AlternateContent>
      </w:r>
    </w:p>
    <w:p w:rsidR="00D97957" w:rsidRPr="0095375B" w:rsidRDefault="00D97957" w:rsidP="0010289D">
      <w:pPr>
        <w:widowControl w:val="0"/>
        <w:spacing w:before="120" w:after="120" w:line="264" w:lineRule="auto"/>
        <w:ind w:firstLine="851"/>
        <w:jc w:val="both"/>
        <w:rPr>
          <w:rFonts w:eastAsia="SimSun" w:cs="Times New Roman"/>
          <w:szCs w:val="28"/>
        </w:rPr>
      </w:pPr>
      <w:r w:rsidRPr="0095375B">
        <w:rPr>
          <w:rFonts w:eastAsia="SimSun" w:cs="Times New Roman"/>
          <w:szCs w:val="28"/>
        </w:rPr>
        <w:t xml:space="preserve">Thực hiện nhiệm vụ cơ quan thường trực công tác cải cách hành chính của Chính phủ, Bộ Nội vụ đã thường xuyên đôn đốc, theo dõi việc triển khai thực hiện công tác cải cách hành chính của các bộ, ngành, địa phương trên phạm vi cả nước và tổng hợp, định kỳ báo cáo Chính phủ theo quy định. Trên cơ sở tổng hợp báo cáo của các bộ, ngành, địa phương, Bộ Nội vụ báo cáo tình hình thực hiện công tác cải cách hành chính </w:t>
      </w:r>
      <w:r w:rsidR="005568E0">
        <w:rPr>
          <w:rFonts w:eastAsia="SimSun" w:cs="Times New Roman"/>
          <w:szCs w:val="28"/>
        </w:rPr>
        <w:t>quý III/</w:t>
      </w:r>
      <w:r w:rsidRPr="0095375B">
        <w:rPr>
          <w:rFonts w:eastAsia="SimSun" w:cs="Times New Roman"/>
          <w:szCs w:val="28"/>
        </w:rPr>
        <w:t>2023 như sau:</w:t>
      </w:r>
    </w:p>
    <w:p w:rsidR="00D97957" w:rsidRPr="0095375B" w:rsidRDefault="00D97957" w:rsidP="0010289D">
      <w:pPr>
        <w:widowControl w:val="0"/>
        <w:spacing w:before="120" w:after="120" w:line="264" w:lineRule="auto"/>
        <w:ind w:firstLine="851"/>
        <w:jc w:val="both"/>
        <w:rPr>
          <w:rFonts w:eastAsia="SimSun" w:cs="Times New Roman"/>
          <w:b/>
          <w:sz w:val="26"/>
          <w:szCs w:val="26"/>
        </w:rPr>
      </w:pPr>
      <w:r w:rsidRPr="0095375B">
        <w:rPr>
          <w:rFonts w:eastAsia="SimSun" w:cs="Times New Roman"/>
          <w:b/>
          <w:sz w:val="26"/>
          <w:szCs w:val="26"/>
        </w:rPr>
        <w:t>I. TÌNH HÌNH TRIỂN KHAI THỰC HIỆN</w:t>
      </w:r>
    </w:p>
    <w:p w:rsidR="00D97957" w:rsidRPr="0095375B" w:rsidRDefault="00D97957" w:rsidP="0010289D">
      <w:pPr>
        <w:widowControl w:val="0"/>
        <w:spacing w:before="120" w:after="120" w:line="264" w:lineRule="auto"/>
        <w:ind w:firstLine="851"/>
        <w:jc w:val="both"/>
        <w:rPr>
          <w:rFonts w:eastAsia="Arial" w:cs="Times New Roman"/>
          <w:b/>
          <w:bCs/>
          <w:szCs w:val="28"/>
        </w:rPr>
      </w:pPr>
      <w:r w:rsidRPr="0095375B">
        <w:rPr>
          <w:rFonts w:eastAsia="SimSun" w:cs="Times New Roman"/>
          <w:b/>
          <w:bCs/>
          <w:szCs w:val="28"/>
        </w:rPr>
        <w:t>1. C</w:t>
      </w:r>
      <w:r w:rsidRPr="0095375B">
        <w:rPr>
          <w:rFonts w:eastAsia="Arial" w:cs="Times New Roman"/>
          <w:b/>
          <w:bCs/>
          <w:szCs w:val="28"/>
        </w:rPr>
        <w:t>ông tác chỉ đạo, quán triệt thực hiện cải cách hành chính</w:t>
      </w:r>
    </w:p>
    <w:p w:rsidR="00D97957" w:rsidRPr="0095375B" w:rsidRDefault="001E26A4" w:rsidP="0010289D">
      <w:pPr>
        <w:widowControl w:val="0"/>
        <w:spacing w:before="120" w:after="120" w:line="264" w:lineRule="auto"/>
        <w:ind w:firstLine="851"/>
        <w:jc w:val="both"/>
        <w:rPr>
          <w:rFonts w:eastAsia="Arial" w:cs="Times New Roman"/>
          <w:szCs w:val="28"/>
        </w:rPr>
      </w:pPr>
      <w:r>
        <w:rPr>
          <w:rFonts w:eastAsia="Arial" w:cs="Times New Roman"/>
          <w:szCs w:val="28"/>
        </w:rPr>
        <w:t>Trong quý III/2023</w:t>
      </w:r>
      <w:r w:rsidR="0011619F" w:rsidRPr="0095375B">
        <w:rPr>
          <w:rFonts w:eastAsia="Arial" w:cs="Times New Roman"/>
          <w:szCs w:val="28"/>
        </w:rPr>
        <w:t>,</w:t>
      </w:r>
      <w:r w:rsidR="00D97957" w:rsidRPr="0095375B">
        <w:rPr>
          <w:rFonts w:eastAsia="Arial" w:cs="Times New Roman"/>
          <w:szCs w:val="28"/>
        </w:rPr>
        <w:t xml:space="preserve"> Chính phủ, Thủ tướng Chính phủ </w:t>
      </w:r>
      <w:r w:rsidR="0011619F" w:rsidRPr="0095375B">
        <w:rPr>
          <w:rFonts w:eastAsia="Arial" w:cs="Times New Roman"/>
          <w:szCs w:val="28"/>
        </w:rPr>
        <w:t>và các bộ, ngành, địa phương</w:t>
      </w:r>
      <w:r>
        <w:rPr>
          <w:rFonts w:eastAsia="Arial" w:cs="Times New Roman"/>
          <w:szCs w:val="28"/>
        </w:rPr>
        <w:t xml:space="preserve"> tiếp tục</w:t>
      </w:r>
      <w:r w:rsidR="00D97957" w:rsidRPr="0095375B">
        <w:rPr>
          <w:rFonts w:eastAsia="Arial" w:cs="Times New Roman"/>
          <w:szCs w:val="28"/>
        </w:rPr>
        <w:t xml:space="preserve"> </w:t>
      </w:r>
      <w:r w:rsidR="0011619F" w:rsidRPr="0095375B">
        <w:rPr>
          <w:rFonts w:eastAsia="Arial" w:cs="Times New Roman"/>
          <w:szCs w:val="28"/>
        </w:rPr>
        <w:t>quan tâm,</w:t>
      </w:r>
      <w:r w:rsidR="00D97957" w:rsidRPr="0095375B">
        <w:rPr>
          <w:rFonts w:eastAsia="Arial" w:cs="Times New Roman"/>
          <w:szCs w:val="28"/>
        </w:rPr>
        <w:t xml:space="preserve"> chỉ đạo triển khai nhiều giải pháp đẩy mạnh cải cách hành chính </w:t>
      </w:r>
      <w:r>
        <w:rPr>
          <w:rFonts w:eastAsia="Arial" w:cs="Times New Roman"/>
          <w:szCs w:val="28"/>
        </w:rPr>
        <w:t>đồng bộ trên các nội dung</w:t>
      </w:r>
      <w:r w:rsidR="00D97957" w:rsidRPr="0095375B">
        <w:rPr>
          <w:rFonts w:eastAsia="Arial" w:cs="Times New Roman"/>
          <w:szCs w:val="28"/>
        </w:rPr>
        <w:t>, trọng tâm là xây dựng, hoàn</w:t>
      </w:r>
      <w:r w:rsidR="003F7046" w:rsidRPr="0095375B">
        <w:rPr>
          <w:rFonts w:eastAsia="Arial" w:cs="Times New Roman"/>
          <w:szCs w:val="28"/>
        </w:rPr>
        <w:t xml:space="preserve"> </w:t>
      </w:r>
      <w:r w:rsidR="00D97957" w:rsidRPr="0095375B">
        <w:rPr>
          <w:rFonts w:eastAsia="Arial" w:cs="Times New Roman"/>
          <w:szCs w:val="28"/>
        </w:rPr>
        <w:t>thiện thể chế</w:t>
      </w:r>
      <w:r w:rsidR="006B28CD" w:rsidRPr="0095375B">
        <w:rPr>
          <w:rFonts w:eastAsia="Arial" w:cs="Times New Roman"/>
          <w:szCs w:val="28"/>
        </w:rPr>
        <w:t>,</w:t>
      </w:r>
      <w:r w:rsidR="00D97957" w:rsidRPr="0095375B">
        <w:rPr>
          <w:rFonts w:eastAsia="Arial" w:cs="Times New Roman"/>
          <w:szCs w:val="28"/>
        </w:rPr>
        <w:t xml:space="preserve"> cải cách thủ tục hành chính</w:t>
      </w:r>
      <w:r w:rsidR="006B28CD" w:rsidRPr="0095375B">
        <w:rPr>
          <w:rFonts w:eastAsia="Arial" w:cs="Times New Roman"/>
          <w:szCs w:val="28"/>
        </w:rPr>
        <w:t>,</w:t>
      </w:r>
      <w:r w:rsidR="00D97957" w:rsidRPr="0095375B">
        <w:rPr>
          <w:rFonts w:eastAsia="Arial" w:cs="Times New Roman"/>
          <w:szCs w:val="28"/>
        </w:rPr>
        <w:t xml:space="preserve"> chuyển đổi số</w:t>
      </w:r>
      <w:r>
        <w:rPr>
          <w:rFonts w:eastAsia="Arial" w:cs="Times New Roman"/>
          <w:szCs w:val="28"/>
        </w:rPr>
        <w:t>;</w:t>
      </w:r>
      <w:r w:rsidR="00D97957" w:rsidRPr="0095375B">
        <w:rPr>
          <w:rFonts w:eastAsia="Arial" w:cs="Times New Roman"/>
          <w:szCs w:val="28"/>
        </w:rPr>
        <w:t xml:space="preserve"> </w:t>
      </w:r>
      <w:r w:rsidRPr="001E26A4">
        <w:rPr>
          <w:rFonts w:eastAsia="Arial" w:cs="Times New Roman"/>
          <w:szCs w:val="28"/>
        </w:rPr>
        <w:t xml:space="preserve">nâng cao kỷ luật, kỷ cương hành chính; tháo gỡ những điểm nghẽn về thể chế, quy trình, thủ tục hành chính đang cản trở sự phục hồi, phát </w:t>
      </w:r>
      <w:r w:rsidRPr="002945D3">
        <w:rPr>
          <w:rFonts w:eastAsia="Arial" w:cs="Times New Roman"/>
          <w:szCs w:val="28"/>
        </w:rPr>
        <w:t>triển kinh tế</w:t>
      </w:r>
      <w:r w:rsidR="00EF479F" w:rsidRPr="002945D3">
        <w:rPr>
          <w:rFonts w:eastAsia="Arial" w:cs="Times New Roman"/>
          <w:szCs w:val="28"/>
        </w:rPr>
        <w:t xml:space="preserve"> - </w:t>
      </w:r>
      <w:r w:rsidRPr="002945D3">
        <w:rPr>
          <w:rFonts w:eastAsia="Arial" w:cs="Times New Roman"/>
          <w:szCs w:val="28"/>
        </w:rPr>
        <w:t>xã hội</w:t>
      </w:r>
      <w:r w:rsidR="002945D3">
        <w:rPr>
          <w:rFonts w:eastAsia="Arial" w:cs="Times New Roman"/>
          <w:szCs w:val="28"/>
        </w:rPr>
        <w:t>.</w:t>
      </w:r>
    </w:p>
    <w:p w:rsidR="00A02139" w:rsidRPr="0095375B" w:rsidRDefault="00A02139" w:rsidP="0010289D">
      <w:pPr>
        <w:widowControl w:val="0"/>
        <w:spacing w:before="120" w:after="120" w:line="264" w:lineRule="auto"/>
        <w:ind w:firstLine="851"/>
        <w:jc w:val="both"/>
        <w:rPr>
          <w:rFonts w:eastAsia="Arial" w:cs="Times New Roman"/>
          <w:szCs w:val="28"/>
        </w:rPr>
      </w:pPr>
      <w:r w:rsidRPr="0095375B">
        <w:rPr>
          <w:rFonts w:cs="Times New Roman"/>
          <w:szCs w:val="28"/>
        </w:rPr>
        <w:t xml:space="preserve">a) Một số chỉ đạo nổi bật của Chính phủ, Thủ tướng Chính phủ về các nội dung cải cách hành chính </w:t>
      </w:r>
      <w:r w:rsidR="001E26A4">
        <w:t>trong Quý III/2023 là:</w:t>
      </w:r>
    </w:p>
    <w:p w:rsidR="00A02139" w:rsidRDefault="003E5767" w:rsidP="0010289D">
      <w:pPr>
        <w:widowControl w:val="0"/>
        <w:tabs>
          <w:tab w:val="left" w:pos="567"/>
        </w:tabs>
        <w:spacing w:before="120" w:after="120" w:line="264" w:lineRule="auto"/>
        <w:ind w:firstLine="851"/>
        <w:jc w:val="both"/>
        <w:rPr>
          <w:rFonts w:eastAsia="Arial" w:cs="Times New Roman"/>
          <w:szCs w:val="28"/>
        </w:rPr>
      </w:pPr>
      <w:r>
        <w:t xml:space="preserve">Chính phủ, </w:t>
      </w:r>
      <w:r w:rsidR="00B67AE0">
        <w:t xml:space="preserve">Thủ tướng Chính phủ đã </w:t>
      </w:r>
      <w:del w:id="0" w:author="John Scott" w:date="2023-09-23T16:16:00Z">
        <w:r w:rsidR="00B67AE0" w:rsidDel="00E92DAB">
          <w:delText xml:space="preserve">có nhiều chỉ đạo, quán triệt thực hiện nghiêm các nội dung cải cách hành chính thông qua việc </w:delText>
        </w:r>
      </w:del>
      <w:r w:rsidR="00B67AE0">
        <w:t xml:space="preserve">ban hành các </w:t>
      </w:r>
      <w:r>
        <w:t xml:space="preserve">nghị quyết, </w:t>
      </w:r>
      <w:r w:rsidR="00B67AE0">
        <w:t>chỉ thị</w:t>
      </w:r>
      <w:r>
        <w:t>, công điện</w:t>
      </w:r>
      <w:r w:rsidR="00B67AE0">
        <w:t xml:space="preserve"> yêu cầu các bộ, ngành, địa phương đẩy mạnh triển khai thực hiện các giải pháp nhằm </w:t>
      </w:r>
      <w:r w:rsidR="00734980" w:rsidRPr="00734980">
        <w:t xml:space="preserve">đẩy nhanh tiến độ </w:t>
      </w:r>
      <w:r w:rsidR="001E701E">
        <w:rPr>
          <w:rFonts w:eastAsia="Arial" w:cs="Times New Roman"/>
          <w:szCs w:val="28"/>
        </w:rPr>
        <w:t>giải ngân vốn đầu tư công</w:t>
      </w:r>
      <w:r w:rsidR="00734980">
        <w:rPr>
          <w:rStyle w:val="FootnoteReference"/>
          <w:rFonts w:eastAsia="Arial" w:cs="Times New Roman"/>
          <w:szCs w:val="28"/>
        </w:rPr>
        <w:footnoteReference w:id="1"/>
      </w:r>
      <w:r w:rsidR="001E701E">
        <w:rPr>
          <w:rFonts w:eastAsia="Arial" w:cs="Times New Roman"/>
          <w:szCs w:val="28"/>
        </w:rPr>
        <w:t>,</w:t>
      </w:r>
      <w:r w:rsidR="00605E1B">
        <w:t xml:space="preserve"> </w:t>
      </w:r>
      <w:r w:rsidRPr="0095375B">
        <w:rPr>
          <w:rFonts w:eastAsia="Arial" w:cs="Times New Roman"/>
          <w:szCs w:val="28"/>
        </w:rPr>
        <w:t>cải thiện môi trường đầu tư kinh doanh</w:t>
      </w:r>
      <w:r>
        <w:rPr>
          <w:rStyle w:val="FootnoteReference"/>
          <w:rFonts w:eastAsia="Arial" w:cs="Times New Roman"/>
          <w:szCs w:val="28"/>
        </w:rPr>
        <w:footnoteReference w:id="2"/>
      </w:r>
      <w:r>
        <w:rPr>
          <w:rFonts w:eastAsia="Arial" w:cs="Times New Roman"/>
          <w:szCs w:val="28"/>
        </w:rPr>
        <w:t xml:space="preserve">, </w:t>
      </w:r>
      <w:r w:rsidR="00605E1B">
        <w:t xml:space="preserve">cải cách </w:t>
      </w:r>
      <w:r w:rsidR="00D15DF6">
        <w:t xml:space="preserve">tổ chức bộ máy </w:t>
      </w:r>
      <w:r w:rsidR="00605E1B">
        <w:t>hành chính</w:t>
      </w:r>
      <w:r w:rsidR="00605E1B">
        <w:rPr>
          <w:rStyle w:val="FootnoteReference"/>
        </w:rPr>
        <w:footnoteReference w:id="3"/>
      </w:r>
      <w:r w:rsidR="00605E1B">
        <w:t xml:space="preserve">, </w:t>
      </w:r>
      <w:r w:rsidR="00D15DF6">
        <w:rPr>
          <w:rFonts w:eastAsia="Arial" w:cs="Times New Roman"/>
          <w:szCs w:val="28"/>
        </w:rPr>
        <w:t>cải cách thủ tục hành chính</w:t>
      </w:r>
      <w:r w:rsidR="00D15DF6">
        <w:rPr>
          <w:rStyle w:val="FootnoteReference"/>
          <w:rFonts w:eastAsia="Arial" w:cs="Times New Roman"/>
          <w:szCs w:val="28"/>
        </w:rPr>
        <w:footnoteReference w:id="4"/>
      </w:r>
      <w:r w:rsidR="00D15DF6">
        <w:rPr>
          <w:rFonts w:eastAsia="Arial" w:cs="Times New Roman"/>
          <w:szCs w:val="28"/>
        </w:rPr>
        <w:t xml:space="preserve">, </w:t>
      </w:r>
      <w:r w:rsidR="00031815">
        <w:rPr>
          <w:rFonts w:eastAsia="Arial" w:cs="Times New Roman"/>
          <w:szCs w:val="28"/>
        </w:rPr>
        <w:t>tạo thuận lợi cho người dân, doanh nghiệp</w:t>
      </w:r>
      <w:r w:rsidR="00D15DF6">
        <w:rPr>
          <w:rStyle w:val="FootnoteReference"/>
          <w:rFonts w:eastAsia="Arial" w:cs="Times New Roman"/>
          <w:szCs w:val="28"/>
        </w:rPr>
        <w:footnoteReference w:id="5"/>
      </w:r>
      <w:r w:rsidR="00031815">
        <w:rPr>
          <w:rFonts w:eastAsia="Arial" w:cs="Times New Roman"/>
          <w:szCs w:val="28"/>
        </w:rPr>
        <w:t>, thúc đẩy phát triển kinh tế - xã hội</w:t>
      </w:r>
      <w:r w:rsidR="008B6962" w:rsidRPr="0095375B">
        <w:rPr>
          <w:rFonts w:eastAsia="Arial" w:cs="Times New Roman"/>
          <w:szCs w:val="28"/>
        </w:rPr>
        <w:t>.</w:t>
      </w:r>
    </w:p>
    <w:p w:rsidR="002A0A92" w:rsidRPr="00A96470" w:rsidRDefault="00E92DAB" w:rsidP="0010289D">
      <w:pPr>
        <w:widowControl w:val="0"/>
        <w:tabs>
          <w:tab w:val="left" w:pos="567"/>
        </w:tabs>
        <w:spacing w:before="120" w:after="120" w:line="264" w:lineRule="auto"/>
        <w:ind w:firstLine="851"/>
        <w:jc w:val="both"/>
        <w:rPr>
          <w:rFonts w:eastAsia="Arial" w:cs="Times New Roman"/>
          <w:szCs w:val="28"/>
        </w:rPr>
      </w:pPr>
      <w:ins w:id="1" w:author="John Scott" w:date="2023-09-23T16:16:00Z">
        <w:r>
          <w:rPr>
            <w:rFonts w:eastAsia="Arial" w:cs="Times New Roman"/>
            <w:szCs w:val="28"/>
          </w:rPr>
          <w:t xml:space="preserve">Ngày 15/7/2023, </w:t>
        </w:r>
      </w:ins>
      <w:r w:rsidR="00831139" w:rsidRPr="00DB480E">
        <w:rPr>
          <w:rFonts w:eastAsia="Arial" w:cs="Times New Roman"/>
          <w:szCs w:val="28"/>
        </w:rPr>
        <w:t xml:space="preserve">Chính phủ đã </w:t>
      </w:r>
      <w:r w:rsidR="00DB480E">
        <w:rPr>
          <w:rFonts w:eastAsia="Arial" w:cs="Times New Roman"/>
          <w:szCs w:val="28"/>
        </w:rPr>
        <w:t xml:space="preserve">ban hành </w:t>
      </w:r>
      <w:r w:rsidR="00DB480E" w:rsidRPr="00DB480E">
        <w:rPr>
          <w:rFonts w:eastAsia="Arial" w:cs="Times New Roman"/>
          <w:szCs w:val="28"/>
        </w:rPr>
        <w:t>Nghị quyết</w:t>
      </w:r>
      <w:r w:rsidR="00DB480E">
        <w:rPr>
          <w:rFonts w:eastAsia="Arial" w:cs="Times New Roman"/>
          <w:szCs w:val="28"/>
        </w:rPr>
        <w:t xml:space="preserve"> số</w:t>
      </w:r>
      <w:r w:rsidR="00DB480E" w:rsidRPr="00DB480E">
        <w:rPr>
          <w:rFonts w:eastAsia="Arial" w:cs="Times New Roman"/>
          <w:szCs w:val="28"/>
        </w:rPr>
        <w:t xml:space="preserve"> 105/NQ-CP </w:t>
      </w:r>
      <w:del w:id="2" w:author="John Scott" w:date="2023-09-23T16:17:00Z">
        <w:r w:rsidR="00DB480E" w:rsidRPr="00DB480E" w:rsidDel="00E92DAB">
          <w:rPr>
            <w:rFonts w:eastAsia="Arial" w:cs="Times New Roman"/>
            <w:szCs w:val="28"/>
          </w:rPr>
          <w:delText xml:space="preserve">ngày 15/7/2023 </w:delText>
        </w:r>
      </w:del>
      <w:r w:rsidR="00DB480E" w:rsidRPr="00DB480E">
        <w:rPr>
          <w:rFonts w:eastAsia="Arial" w:cs="Times New Roman"/>
          <w:szCs w:val="28"/>
        </w:rPr>
        <w:t>về các nhiệm vụ, giải pháp tháo gỡ khó khăn cho sản xuất kinh doanh, tiếp tục đẩy mạnh cải cách thủ tục hành chính, siết chặt kỷ luật, kỷ cương</w:t>
      </w:r>
      <w:r w:rsidR="00831139" w:rsidRPr="00DB480E">
        <w:rPr>
          <w:rFonts w:eastAsia="Arial" w:cs="Times New Roman"/>
          <w:szCs w:val="28"/>
        </w:rPr>
        <w:t xml:space="preserve">. </w:t>
      </w:r>
      <w:r w:rsidR="00150D82" w:rsidRPr="00ED3529">
        <w:rPr>
          <w:rFonts w:eastAsia="Arial" w:cs="Times New Roman"/>
          <w:szCs w:val="28"/>
        </w:rPr>
        <w:t xml:space="preserve">Theo đó, </w:t>
      </w:r>
      <w:r w:rsidR="00ED3529" w:rsidRPr="00ED3529">
        <w:rPr>
          <w:rFonts w:eastAsia="Arial" w:cs="Times New Roman"/>
          <w:szCs w:val="28"/>
        </w:rPr>
        <w:t xml:space="preserve">yêu cầu các bộ, ngành, địa phương chủ động, tích cực thực hiện đầy đủ nhiệm vụ, quyền hạn được giao, không trình lên cấp trên và chịu trách nhiệm quyết định những vấn đề thuộc thẩm quyền hoặc được phân cấp, ủy quyền theo quy định của pháp luật; </w:t>
      </w:r>
      <w:del w:id="3" w:author="John Scott" w:date="2023-09-23T16:23:00Z">
        <w:r w:rsidR="00ED3529" w:rsidRPr="00ED3529" w:rsidDel="00B51F34">
          <w:rPr>
            <w:rFonts w:eastAsia="Arial" w:cs="Times New Roman"/>
            <w:szCs w:val="28"/>
          </w:rPr>
          <w:delText xml:space="preserve">chấp hành, thực hiện nghiêm chỉ đạo, điều hành của Chính phủ, Thủ tướng Chính phủ, </w:delText>
        </w:r>
      </w:del>
      <w:r w:rsidR="00ED3529" w:rsidRPr="00ED3529">
        <w:rPr>
          <w:rFonts w:eastAsia="Arial" w:cs="Times New Roman"/>
          <w:szCs w:val="28"/>
        </w:rPr>
        <w:t>không đùn đẩy, để kéo dài công việc, làm lỡ thời cơ, cơ hội để tháo gỡ, hỗ trợ cho doanh nghiệp, người dân, thúc đẩy sản xuất kinh doanh, gây lãng phí nguồn lực.</w:t>
      </w:r>
      <w:r w:rsidR="008B1084">
        <w:rPr>
          <w:rFonts w:eastAsia="Arial" w:cs="Times New Roman"/>
          <w:szCs w:val="28"/>
        </w:rPr>
        <w:t xml:space="preserve"> Đồng thời, </w:t>
      </w:r>
      <w:r w:rsidR="008B1084" w:rsidRPr="008B1084">
        <w:rPr>
          <w:rFonts w:eastAsia="Arial" w:cs="Times New Roman"/>
          <w:szCs w:val="28"/>
        </w:rPr>
        <w:t>giao Văn phòng Chính phủ chủ trì, phối hợp với các bộ, cơ quan liên quan</w:t>
      </w:r>
      <w:r w:rsidR="008B1084" w:rsidRPr="008B1084">
        <w:t xml:space="preserve"> </w:t>
      </w:r>
      <w:r w:rsidR="008B1084" w:rsidRPr="008B1084">
        <w:rPr>
          <w:rFonts w:eastAsia="Arial" w:cs="Times New Roman"/>
          <w:szCs w:val="28"/>
        </w:rPr>
        <w:t xml:space="preserve">theo dõi, đôn đốc các bộ, ngành, địa phương thực hiện việc cắt giảm, đơn giản hóa quy định kinh doanh, phân cấp trong giải quyết thủ tục hành chính theo yêu cầu tại Nghị quyết số 68/NQ-CP ngày 12/5/2020, Nghị quyết số 02/NQ-CP ngày 10/01/2022 và Nghị quyết số 01/NQ-CP năm 2023 của Chính phủ và các chỉ đạo của Chính phủ, Thủ tướng Chính </w:t>
      </w:r>
      <w:r w:rsidR="008B1084" w:rsidRPr="00A96470">
        <w:rPr>
          <w:rFonts w:eastAsia="Arial" w:cs="Times New Roman"/>
          <w:szCs w:val="28"/>
        </w:rPr>
        <w:t xml:space="preserve">phủ; </w:t>
      </w:r>
      <w:r w:rsidR="00A96470" w:rsidRPr="00A96470">
        <w:rPr>
          <w:rFonts w:eastAsia="Arial" w:cs="Times New Roman"/>
          <w:szCs w:val="28"/>
        </w:rPr>
        <w:t>giao Bộ Tài chính chủ trì, phối hợp với các bộ, cơ quan rà soát, cắt giảm thủ tục không cần thiết, nhất là về quản lý, kiểm tra chuyên ngành để giảm chi phí, rút ngắn thời gian thông quan hàng hóa cho doanh nghiệp, đẩy nhanh xuất khẩu các sản phẩm nông sản, các nhóm mặt hàng xuất khẩu chủ đạo; giao Ngân hàng Nhà nước Việt Nam chủ trì, phối hợp với các bộ, cơ quan tiếp tục nghiên cứu, rà soát và sửa đổi ngay các quy định liên quan nhằm đơn giản hóa thủ tục cho vay,… theo hướng tăng cường khả năng tiếp cận tín dụng của doanh nghiệp, nhất là doanh nghiệp nhỏ và vừa, hợp tác xã, hộ kinh doanh tại các ngân hàng thương mại, Ngân hàng Hợp tác xã Việt Nam và các quỹ tín dụng nhân dân.</w:t>
      </w:r>
    </w:p>
    <w:p w:rsidR="00B4577D" w:rsidRPr="00E8714D" w:rsidRDefault="00FE13B2" w:rsidP="0010289D">
      <w:pPr>
        <w:widowControl w:val="0"/>
        <w:spacing w:before="120" w:after="120" w:line="264" w:lineRule="auto"/>
        <w:ind w:firstLine="851"/>
        <w:jc w:val="both"/>
        <w:rPr>
          <w:rFonts w:cs="Times New Roman"/>
          <w:szCs w:val="28"/>
        </w:rPr>
      </w:pPr>
      <w:r w:rsidRPr="00A96470">
        <w:rPr>
          <w:rFonts w:eastAsia="Arial" w:cs="Times New Roman"/>
          <w:szCs w:val="28"/>
        </w:rPr>
        <w:t xml:space="preserve">Trong </w:t>
      </w:r>
      <w:r w:rsidR="00A96470" w:rsidRPr="00A96470">
        <w:rPr>
          <w:rFonts w:eastAsia="Arial" w:cs="Times New Roman"/>
          <w:szCs w:val="28"/>
        </w:rPr>
        <w:t>quý III/</w:t>
      </w:r>
      <w:r w:rsidR="00D97957" w:rsidRPr="00A96470">
        <w:rPr>
          <w:rFonts w:eastAsia="Arial" w:cs="Times New Roman"/>
          <w:szCs w:val="28"/>
        </w:rPr>
        <w:t>2023, Ban Chỉ đạo cải cách hành chính của Chính phủ (gọi tắt là Ban Chỉ đạo) đã tổ chức phiên họp</w:t>
      </w:r>
      <w:r w:rsidR="00225F6D" w:rsidRPr="00A96470">
        <w:rPr>
          <w:rFonts w:eastAsia="Arial" w:cs="Times New Roman"/>
          <w:szCs w:val="28"/>
        </w:rPr>
        <w:t xml:space="preserve"> Thứ </w:t>
      </w:r>
      <w:r w:rsidR="00A96470" w:rsidRPr="00A96470">
        <w:rPr>
          <w:rFonts w:eastAsia="Arial" w:cs="Times New Roman"/>
          <w:szCs w:val="28"/>
        </w:rPr>
        <w:t>năm</w:t>
      </w:r>
      <w:r w:rsidR="00225F6D" w:rsidRPr="00A96470">
        <w:rPr>
          <w:rFonts w:eastAsia="Arial" w:cs="Times New Roman"/>
          <w:szCs w:val="28"/>
        </w:rPr>
        <w:t xml:space="preserve"> </w:t>
      </w:r>
      <w:r w:rsidR="00D97957" w:rsidRPr="00A96470">
        <w:rPr>
          <w:rFonts w:eastAsia="Arial" w:cs="Times New Roman"/>
          <w:szCs w:val="28"/>
        </w:rPr>
        <w:t>với sự chủ trì của Thủ tướng Chính phủ - Trưởng Ban Chỉ đạo</w:t>
      </w:r>
      <w:r w:rsidRPr="00A96470">
        <w:rPr>
          <w:rFonts w:eastAsia="Arial" w:cs="Times New Roman"/>
          <w:szCs w:val="28"/>
        </w:rPr>
        <w:t>, t</w:t>
      </w:r>
      <w:r w:rsidR="00A96470" w:rsidRPr="00A96470">
        <w:rPr>
          <w:rFonts w:eastAsia="Arial" w:cs="Times New Roman"/>
          <w:szCs w:val="28"/>
        </w:rPr>
        <w:t>heo đó</w:t>
      </w:r>
      <w:r w:rsidR="000F6CF4">
        <w:rPr>
          <w:rFonts w:eastAsia="Arial" w:cs="Times New Roman"/>
          <w:szCs w:val="28"/>
        </w:rPr>
        <w:t>,</w:t>
      </w:r>
      <w:r w:rsidR="00A96470" w:rsidRPr="00A96470">
        <w:rPr>
          <w:rFonts w:eastAsia="Arial" w:cs="Times New Roman"/>
          <w:szCs w:val="28"/>
        </w:rPr>
        <w:t xml:space="preserve"> Ban Chỉ đạo đã </w:t>
      </w:r>
      <w:r w:rsidR="00B87D00" w:rsidRPr="00A96470">
        <w:rPr>
          <w:rFonts w:eastAsia="Arial" w:cs="Times New Roman"/>
          <w:szCs w:val="28"/>
        </w:rPr>
        <w:t>tập trung th</w:t>
      </w:r>
      <w:r w:rsidR="00D97957" w:rsidRPr="00A96470">
        <w:rPr>
          <w:rFonts w:eastAsia="Arial" w:cs="Times New Roman"/>
          <w:szCs w:val="28"/>
        </w:rPr>
        <w:t xml:space="preserve">ảo luận, đánh giá kết quả cải cách hành chính </w:t>
      </w:r>
      <w:r w:rsidR="00A96470" w:rsidRPr="00A96470">
        <w:rPr>
          <w:rFonts w:eastAsia="Arial" w:cs="Times New Roman"/>
          <w:szCs w:val="28"/>
        </w:rPr>
        <w:t xml:space="preserve">6 tháng đầu năm </w:t>
      </w:r>
      <w:r w:rsidR="00D97957" w:rsidRPr="00A96470">
        <w:rPr>
          <w:rFonts w:eastAsia="Arial" w:cs="Times New Roman"/>
          <w:szCs w:val="28"/>
        </w:rPr>
        <w:t>202</w:t>
      </w:r>
      <w:r w:rsidR="00CC2BC9">
        <w:rPr>
          <w:rFonts w:eastAsia="Arial" w:cs="Times New Roman"/>
          <w:szCs w:val="28"/>
        </w:rPr>
        <w:t>3</w:t>
      </w:r>
      <w:r w:rsidR="00D97957" w:rsidRPr="00A96470">
        <w:rPr>
          <w:rFonts w:eastAsia="Arial" w:cs="Times New Roman"/>
          <w:szCs w:val="28"/>
        </w:rPr>
        <w:t>, kết quả thực hiện nhiệm vụ của các thành viên Ban Chỉ đạo</w:t>
      </w:r>
      <w:r w:rsidR="00B87D00" w:rsidRPr="00A96470">
        <w:rPr>
          <w:rFonts w:eastAsia="Arial" w:cs="Times New Roman"/>
          <w:szCs w:val="28"/>
        </w:rPr>
        <w:t>,</w:t>
      </w:r>
      <w:r w:rsidR="00D97957" w:rsidRPr="00A96470">
        <w:rPr>
          <w:rFonts w:eastAsia="Arial" w:cs="Times New Roman"/>
          <w:szCs w:val="28"/>
        </w:rPr>
        <w:t xml:space="preserve"> </w:t>
      </w:r>
      <w:del w:id="4" w:author="John Scott" w:date="2023-09-23T16:26:00Z">
        <w:r w:rsidR="00D97957" w:rsidRPr="00A96470" w:rsidDel="00B51F34">
          <w:rPr>
            <w:rFonts w:eastAsia="Arial" w:cs="Times New Roman"/>
            <w:szCs w:val="28"/>
          </w:rPr>
          <w:delText>đề xuất</w:delText>
        </w:r>
      </w:del>
      <w:ins w:id="5" w:author="John Scott" w:date="2023-09-23T16:26:00Z">
        <w:r w:rsidR="00B51F34">
          <w:rPr>
            <w:rFonts w:eastAsia="Arial" w:cs="Times New Roman"/>
            <w:szCs w:val="28"/>
          </w:rPr>
          <w:t>triển khai</w:t>
        </w:r>
      </w:ins>
      <w:r w:rsidR="00D97957" w:rsidRPr="00A96470">
        <w:rPr>
          <w:rFonts w:eastAsia="Arial" w:cs="Times New Roman"/>
          <w:szCs w:val="28"/>
        </w:rPr>
        <w:t xml:space="preserve"> nhiệm vụ cải cách hành chính trọng tâm </w:t>
      </w:r>
      <w:r w:rsidR="00A96470" w:rsidRPr="00A96470">
        <w:rPr>
          <w:rFonts w:eastAsia="Arial" w:cs="Times New Roman"/>
          <w:szCs w:val="28"/>
        </w:rPr>
        <w:t xml:space="preserve">các tháng cuối năm </w:t>
      </w:r>
      <w:r w:rsidR="00D97957" w:rsidRPr="00A96470">
        <w:rPr>
          <w:rFonts w:eastAsia="Arial" w:cs="Times New Roman"/>
          <w:szCs w:val="28"/>
        </w:rPr>
        <w:t>2023 và một số nội dung nhằm nâng cao hiệu quả hoạt động của Ban Chỉ đạo trong thời gian tới</w:t>
      </w:r>
      <w:r w:rsidR="00A96470" w:rsidRPr="00A96470">
        <w:rPr>
          <w:rFonts w:eastAsia="Arial" w:cs="Times New Roman"/>
          <w:szCs w:val="28"/>
        </w:rPr>
        <w:t>.</w:t>
      </w:r>
      <w:r w:rsidR="001441FD">
        <w:rPr>
          <w:rFonts w:eastAsia="Arial" w:cs="Times New Roman"/>
          <w:szCs w:val="28"/>
        </w:rPr>
        <w:t xml:space="preserve"> </w:t>
      </w:r>
      <w:r w:rsidR="001441FD" w:rsidRPr="00A96470">
        <w:rPr>
          <w:rFonts w:eastAsia="Arial" w:cs="Times New Roman"/>
          <w:szCs w:val="28"/>
        </w:rPr>
        <w:t>Thủ tướng Chính phủ - Trưởng Ban Chỉ đạo</w:t>
      </w:r>
      <w:r w:rsidR="001441FD" w:rsidRPr="001441FD">
        <w:rPr>
          <w:rFonts w:eastAsia="Arial" w:cs="Times New Roman"/>
          <w:szCs w:val="28"/>
        </w:rPr>
        <w:t xml:space="preserve"> </w:t>
      </w:r>
      <w:r w:rsidR="001441FD">
        <w:rPr>
          <w:rFonts w:eastAsia="Arial" w:cs="Times New Roman"/>
          <w:szCs w:val="28"/>
        </w:rPr>
        <w:t xml:space="preserve">đã yêu cầu các bộ, ngành, địa phương </w:t>
      </w:r>
      <w:r w:rsidR="001441FD" w:rsidRPr="001441FD">
        <w:rPr>
          <w:rFonts w:eastAsia="Arial" w:cs="Times New Roman"/>
          <w:szCs w:val="28"/>
        </w:rPr>
        <w:t xml:space="preserve">đẩy mạnh việc rà soát, ban hành các giải pháp cụ thể, thiết thực, tạo đột phá mạnh mẽ để nâng cao hiệu quả thực hiện nhiệm vụ </w:t>
      </w:r>
      <w:r w:rsidR="001441FD">
        <w:rPr>
          <w:rFonts w:eastAsia="Arial" w:cs="Times New Roman"/>
          <w:szCs w:val="28"/>
        </w:rPr>
        <w:t>cải cách hành chính</w:t>
      </w:r>
      <w:r w:rsidR="001441FD" w:rsidRPr="001441FD">
        <w:rPr>
          <w:rFonts w:eastAsia="Arial" w:cs="Times New Roman"/>
          <w:szCs w:val="28"/>
        </w:rPr>
        <w:t xml:space="preserve">; bám sát chỉ đạo của Chính phủ, Thủ tướng Chính phủ, xem xét tình hình, chuyển biến thực tế để rút ra bài học kinh nghiệm trong công tác lãnh đạo, chỉ đạo, điều hành; </w:t>
      </w:r>
      <w:ins w:id="6" w:author="John Scott" w:date="2023-09-23T16:30:00Z">
        <w:r w:rsidR="00B51F34">
          <w:rPr>
            <w:rFonts w:eastAsia="Arial" w:cs="Times New Roman"/>
            <w:szCs w:val="28"/>
          </w:rPr>
          <w:t xml:space="preserve">khẩn trương </w:t>
        </w:r>
      </w:ins>
      <w:r w:rsidR="001441FD" w:rsidRPr="001441FD">
        <w:rPr>
          <w:rFonts w:eastAsia="Arial" w:cs="Times New Roman"/>
          <w:szCs w:val="28"/>
        </w:rPr>
        <w:t>triển khai</w:t>
      </w:r>
      <w:ins w:id="7" w:author="John Scott" w:date="2023-09-23T16:30:00Z">
        <w:r w:rsidR="00B51F34">
          <w:rPr>
            <w:rFonts w:eastAsia="Arial" w:cs="Times New Roman"/>
            <w:szCs w:val="28"/>
          </w:rPr>
          <w:t>, hoàn thành</w:t>
        </w:r>
      </w:ins>
      <w:r w:rsidR="001441FD" w:rsidRPr="001441FD">
        <w:rPr>
          <w:rFonts w:eastAsia="Arial" w:cs="Times New Roman"/>
          <w:szCs w:val="28"/>
        </w:rPr>
        <w:t xml:space="preserve"> </w:t>
      </w:r>
      <w:del w:id="8" w:author="John Scott" w:date="2023-09-23T16:31:00Z">
        <w:r w:rsidR="001441FD" w:rsidRPr="001441FD" w:rsidDel="00B51F34">
          <w:rPr>
            <w:rFonts w:eastAsia="Arial" w:cs="Times New Roman"/>
            <w:szCs w:val="28"/>
          </w:rPr>
          <w:delText>thực hiện có kết quả</w:delText>
        </w:r>
      </w:del>
      <w:ins w:id="9" w:author="John Scott" w:date="2023-09-23T16:31:00Z">
        <w:r w:rsidR="00B51F34">
          <w:rPr>
            <w:rFonts w:eastAsia="Arial" w:cs="Times New Roman"/>
            <w:szCs w:val="28"/>
          </w:rPr>
          <w:t>các</w:t>
        </w:r>
      </w:ins>
      <w:r w:rsidR="001441FD" w:rsidRPr="001441FD">
        <w:rPr>
          <w:rFonts w:eastAsia="Arial" w:cs="Times New Roman"/>
          <w:szCs w:val="28"/>
        </w:rPr>
        <w:t xml:space="preserve"> nhiệm vụ </w:t>
      </w:r>
      <w:del w:id="10" w:author="John Scott" w:date="2023-09-23T16:31:00Z">
        <w:r w:rsidR="001441FD" w:rsidRPr="001441FD" w:rsidDel="00B51F34">
          <w:rPr>
            <w:rFonts w:eastAsia="Arial" w:cs="Times New Roman"/>
            <w:szCs w:val="28"/>
          </w:rPr>
          <w:delText xml:space="preserve">đề ra </w:delText>
        </w:r>
      </w:del>
      <w:r w:rsidR="001441FD" w:rsidRPr="001441FD">
        <w:rPr>
          <w:rFonts w:eastAsia="Arial" w:cs="Times New Roman"/>
          <w:szCs w:val="28"/>
        </w:rPr>
        <w:t xml:space="preserve">trong kế hoạch </w:t>
      </w:r>
      <w:r w:rsidR="001441FD">
        <w:rPr>
          <w:rFonts w:eastAsia="Arial" w:cs="Times New Roman"/>
          <w:szCs w:val="28"/>
        </w:rPr>
        <w:t>cải cách hành chính</w:t>
      </w:r>
      <w:del w:id="11" w:author="John Scott" w:date="2023-09-23T16:27:00Z">
        <w:r w:rsidR="001441FD" w:rsidRPr="001441FD" w:rsidDel="00B51F34">
          <w:rPr>
            <w:rFonts w:eastAsia="Arial" w:cs="Times New Roman"/>
            <w:szCs w:val="28"/>
          </w:rPr>
          <w:delText xml:space="preserve">, kế hoạch kiểm tra công tác </w:delText>
        </w:r>
        <w:r w:rsidR="001441FD" w:rsidDel="00B51F34">
          <w:rPr>
            <w:rFonts w:eastAsia="Arial" w:cs="Times New Roman"/>
            <w:szCs w:val="28"/>
          </w:rPr>
          <w:delText>cải cách hành chính</w:delText>
        </w:r>
      </w:del>
      <w:r w:rsidR="001441FD" w:rsidRPr="001441FD">
        <w:rPr>
          <w:rFonts w:eastAsia="Arial" w:cs="Times New Roman"/>
          <w:szCs w:val="28"/>
        </w:rPr>
        <w:t xml:space="preserve"> năm 2023 của bộ, ngành, địa phương</w:t>
      </w:r>
      <w:del w:id="12" w:author="John Scott" w:date="2023-09-23T16:28:00Z">
        <w:r w:rsidR="001441FD" w:rsidRPr="001441FD" w:rsidDel="00B51F34">
          <w:rPr>
            <w:rFonts w:eastAsia="Arial" w:cs="Times New Roman"/>
            <w:szCs w:val="28"/>
          </w:rPr>
          <w:delText xml:space="preserve"> mình</w:delText>
        </w:r>
      </w:del>
      <w:r w:rsidR="001441FD" w:rsidRPr="001441FD">
        <w:rPr>
          <w:rFonts w:eastAsia="Arial" w:cs="Times New Roman"/>
          <w:szCs w:val="28"/>
        </w:rPr>
        <w:t>; tăng cường kiểm tra, thanh tra công vụ</w:t>
      </w:r>
      <w:r w:rsidR="008E5C21">
        <w:rPr>
          <w:rFonts w:eastAsia="Arial" w:cs="Times New Roman"/>
          <w:szCs w:val="28"/>
        </w:rPr>
        <w:t>; t</w:t>
      </w:r>
      <w:r w:rsidR="001441FD" w:rsidRPr="001441FD">
        <w:rPr>
          <w:rFonts w:eastAsia="Arial" w:cs="Times New Roman"/>
          <w:szCs w:val="28"/>
        </w:rPr>
        <w:t>iếp tục rà soát, đổi mới phương thức</w:t>
      </w:r>
      <w:r w:rsidR="008E5C21" w:rsidRPr="008E5C21">
        <w:rPr>
          <w:rFonts w:eastAsia="Arial" w:cs="Times New Roman"/>
          <w:szCs w:val="28"/>
        </w:rPr>
        <w:t xml:space="preserve"> </w:t>
      </w:r>
      <w:r w:rsidR="008E5C21" w:rsidRPr="001441FD">
        <w:rPr>
          <w:rFonts w:eastAsia="Arial" w:cs="Times New Roman"/>
          <w:szCs w:val="28"/>
        </w:rPr>
        <w:t>làm việc</w:t>
      </w:r>
      <w:r w:rsidR="001441FD" w:rsidRPr="001441FD">
        <w:rPr>
          <w:rFonts w:eastAsia="Arial" w:cs="Times New Roman"/>
          <w:szCs w:val="28"/>
        </w:rPr>
        <w:t xml:space="preserve">, cách thức quản lý; tăng cường đối thoại, nhất là đối thoại với các </w:t>
      </w:r>
      <w:r w:rsidR="00DC7E7E">
        <w:rPr>
          <w:rFonts w:eastAsia="Arial" w:cs="Times New Roman"/>
          <w:szCs w:val="28"/>
        </w:rPr>
        <w:t>h</w:t>
      </w:r>
      <w:r w:rsidR="001441FD" w:rsidRPr="001441FD">
        <w:rPr>
          <w:rFonts w:eastAsia="Arial" w:cs="Times New Roman"/>
          <w:szCs w:val="28"/>
        </w:rPr>
        <w:t>iệp hội, doanh nghiệp, người dân; đẩy nhanh tiến độ tháo gỡ khó khăn, vướng mắc cho người dân, doanh nghiệp</w:t>
      </w:r>
      <w:r w:rsidR="008E5C21">
        <w:rPr>
          <w:rFonts w:eastAsia="Arial" w:cs="Times New Roman"/>
          <w:szCs w:val="28"/>
        </w:rPr>
        <w:t xml:space="preserve">. Bên cạnh đó, </w:t>
      </w:r>
      <w:ins w:id="13" w:author="John Scott" w:date="2023-09-23T16:33:00Z">
        <w:r w:rsidR="00B079F4">
          <w:rPr>
            <w:rFonts w:eastAsia="Arial" w:cs="Times New Roman"/>
            <w:szCs w:val="28"/>
          </w:rPr>
          <w:t xml:space="preserve">Phó Trưởng </w:t>
        </w:r>
      </w:ins>
      <w:r w:rsidR="00E661B7" w:rsidRPr="001F06D0">
        <w:rPr>
          <w:rFonts w:cs="Times New Roman"/>
          <w:szCs w:val="28"/>
        </w:rPr>
        <w:t xml:space="preserve">Ban </w:t>
      </w:r>
      <w:ins w:id="14" w:author="John Scott" w:date="2023-09-23T16:33:00Z">
        <w:r w:rsidR="00B079F4">
          <w:rPr>
            <w:rFonts w:cs="Times New Roman"/>
            <w:szCs w:val="28"/>
          </w:rPr>
          <w:t>Thường tr</w:t>
        </w:r>
      </w:ins>
      <w:ins w:id="15" w:author="John Scott" w:date="2023-09-23T16:34:00Z">
        <w:r w:rsidR="00B079F4">
          <w:rPr>
            <w:rFonts w:cs="Times New Roman"/>
            <w:szCs w:val="28"/>
          </w:rPr>
          <w:t xml:space="preserve">ực Ban </w:t>
        </w:r>
      </w:ins>
      <w:r w:rsidR="00E661B7" w:rsidRPr="001F06D0">
        <w:rPr>
          <w:rFonts w:cs="Times New Roman"/>
          <w:szCs w:val="28"/>
        </w:rPr>
        <w:t>Chỉ đạo</w:t>
      </w:r>
      <w:ins w:id="16" w:author="John Scott" w:date="2023-09-23T16:33:00Z">
        <w:r w:rsidR="00B079F4">
          <w:rPr>
            <w:rFonts w:cs="Times New Roman"/>
            <w:szCs w:val="28"/>
          </w:rPr>
          <w:t xml:space="preserve"> - Bộ trưởng Bộ Nội vụ</w:t>
        </w:r>
      </w:ins>
      <w:ins w:id="17" w:author="John Scott" w:date="2023-09-23T16:34:00Z">
        <w:r w:rsidR="00B079F4">
          <w:rPr>
            <w:rFonts w:cs="Times New Roman"/>
            <w:szCs w:val="28"/>
          </w:rPr>
          <w:t>, Phó Trưởng Ban Chỉ đạo - Thứ trưởng Bộ Nội vụ</w:t>
        </w:r>
      </w:ins>
      <w:r w:rsidR="00E661B7" w:rsidRPr="001F06D0">
        <w:rPr>
          <w:rFonts w:cs="Times New Roman"/>
          <w:szCs w:val="28"/>
        </w:rPr>
        <w:t xml:space="preserve"> </w:t>
      </w:r>
      <w:r w:rsidR="00E661B7" w:rsidRPr="001F06D0">
        <w:rPr>
          <w:rFonts w:eastAsia="Arial" w:cs="Times New Roman"/>
          <w:szCs w:val="28"/>
        </w:rPr>
        <w:t>đã</w:t>
      </w:r>
      <w:r w:rsidR="00E661B7" w:rsidRPr="001F06D0">
        <w:rPr>
          <w:rFonts w:cs="Times New Roman"/>
          <w:szCs w:val="28"/>
        </w:rPr>
        <w:t xml:space="preserve"> tổ chức đoàn kiểm tra công tác cải cách hành chính tại các địa phương, như: </w:t>
      </w:r>
      <w:r w:rsidR="00E8714D" w:rsidRPr="00E8714D">
        <w:rPr>
          <w:rFonts w:cs="Times New Roman"/>
          <w:szCs w:val="28"/>
        </w:rPr>
        <w:t>Lâm Đồng, Đắk Lắk, Thái Nguyên,</w:t>
      </w:r>
      <w:r w:rsidR="00525F57">
        <w:rPr>
          <w:rFonts w:cs="Times New Roman"/>
          <w:szCs w:val="28"/>
        </w:rPr>
        <w:t xml:space="preserve"> </w:t>
      </w:r>
      <w:r w:rsidR="00961C00" w:rsidRPr="001F06D0">
        <w:rPr>
          <w:rFonts w:cs="Times New Roman"/>
          <w:szCs w:val="28"/>
        </w:rPr>
        <w:t>Thừa Thiên Huế,</w:t>
      </w:r>
      <w:del w:id="18" w:author="John Scott" w:date="2023-09-23T16:36:00Z">
        <w:r w:rsidR="00E8714D" w:rsidDel="00B079F4">
          <w:rPr>
            <w:rFonts w:cs="Times New Roman"/>
            <w:szCs w:val="28"/>
          </w:rPr>
          <w:delText>…</w:delText>
        </w:r>
      </w:del>
      <w:r w:rsidR="00E661B7" w:rsidRPr="001F06D0">
        <w:rPr>
          <w:rFonts w:eastAsia="Arial" w:cs="Times New Roman"/>
          <w:szCs w:val="28"/>
        </w:rPr>
        <w:t xml:space="preserve"> </w:t>
      </w:r>
      <w:ins w:id="19" w:author="John Scott" w:date="2023-09-23T16:36:00Z">
        <w:r w:rsidR="00B079F4">
          <w:rPr>
            <w:rFonts w:eastAsia="Arial" w:cs="Times New Roman"/>
            <w:szCs w:val="28"/>
          </w:rPr>
          <w:t>t</w:t>
        </w:r>
      </w:ins>
      <w:ins w:id="20" w:author="John Scott" w:date="2023-09-23T16:35:00Z">
        <w:r w:rsidR="00B079F4">
          <w:rPr>
            <w:rFonts w:eastAsia="Arial" w:cs="Times New Roman"/>
            <w:szCs w:val="28"/>
          </w:rPr>
          <w:t xml:space="preserve">hành viên Ban Chỉ đạo của Bộ Công </w:t>
        </w:r>
        <w:proofErr w:type="gramStart"/>
        <w:r w:rsidR="00B079F4">
          <w:rPr>
            <w:rFonts w:eastAsia="Arial" w:cs="Times New Roman"/>
            <w:szCs w:val="28"/>
          </w:rPr>
          <w:t>An</w:t>
        </w:r>
        <w:proofErr w:type="gramEnd"/>
        <w:r w:rsidR="00B079F4">
          <w:rPr>
            <w:rFonts w:eastAsia="Arial" w:cs="Times New Roman"/>
            <w:szCs w:val="28"/>
          </w:rPr>
          <w:t xml:space="preserve"> đã tiến hành kiểm tra cải cách hành chính </w:t>
        </w:r>
        <w:commentRangeStart w:id="21"/>
        <w:r w:rsidR="00B079F4">
          <w:rPr>
            <w:rFonts w:eastAsia="Arial" w:cs="Times New Roman"/>
            <w:szCs w:val="28"/>
          </w:rPr>
          <w:t>đối</w:t>
        </w:r>
      </w:ins>
      <w:commentRangeEnd w:id="21"/>
      <w:ins w:id="22" w:author="John Scott" w:date="2023-09-23T16:36:00Z">
        <w:r w:rsidR="00B079F4">
          <w:rPr>
            <w:rStyle w:val="CommentReference"/>
            <w:rFonts w:eastAsia="Arial" w:cs="Times New Roman"/>
            <w:lang w:val="vi-VN"/>
          </w:rPr>
          <w:commentReference w:id="21"/>
        </w:r>
        <w:r w:rsidR="00B079F4">
          <w:rPr>
            <w:rFonts w:eastAsia="Arial" w:cs="Times New Roman"/>
            <w:szCs w:val="28"/>
          </w:rPr>
          <w:t xml:space="preserve"> với các đơn vị trực thuộc. </w:t>
        </w:r>
      </w:ins>
      <w:r w:rsidR="00B4577D" w:rsidRPr="00E8714D">
        <w:rPr>
          <w:rFonts w:eastAsia="Arial" w:cs="Times New Roman"/>
          <w:szCs w:val="28"/>
        </w:rPr>
        <w:t xml:space="preserve">Thông qua kiểm tra của Ban Chỉ đạo đã </w:t>
      </w:r>
      <w:r w:rsidR="00B4577D" w:rsidRPr="00E8714D">
        <w:rPr>
          <w:rFonts w:cs="Times New Roman"/>
          <w:szCs w:val="28"/>
        </w:rPr>
        <w:t xml:space="preserve">đánh giá, làm rõ kết quả triển khai công tác cải cách hành chính, những tồn tại, hạn chế, cũng như những khó khăn vướng mắc trong tổ chức thực hiện, </w:t>
      </w:r>
      <w:r w:rsidR="00E8714D" w:rsidRPr="00E8714D">
        <w:rPr>
          <w:rFonts w:cs="Times New Roman"/>
          <w:spacing w:val="-4"/>
          <w:szCs w:val="28"/>
        </w:rPr>
        <w:t>kịp</w:t>
      </w:r>
      <w:r w:rsidR="00B4577D" w:rsidRPr="00E8714D">
        <w:rPr>
          <w:rFonts w:cs="Times New Roman"/>
          <w:spacing w:val="-4"/>
          <w:szCs w:val="28"/>
        </w:rPr>
        <w:t xml:space="preserve"> thời chỉ đạo triển khai một số giải pháp cụ thể </w:t>
      </w:r>
      <w:r w:rsidR="00E8714D">
        <w:rPr>
          <w:rFonts w:cs="Times New Roman"/>
          <w:spacing w:val="-4"/>
          <w:szCs w:val="28"/>
        </w:rPr>
        <w:t>nhằm</w:t>
      </w:r>
      <w:r w:rsidR="00B4577D" w:rsidRPr="00E8714D">
        <w:rPr>
          <w:rFonts w:cs="Times New Roman"/>
          <w:spacing w:val="-4"/>
          <w:szCs w:val="28"/>
        </w:rPr>
        <w:t xml:space="preserve"> tháo gỡ khó khăn, vướng mắc cho các địa phương</w:t>
      </w:r>
      <w:r w:rsidR="00E8714D">
        <w:rPr>
          <w:rFonts w:cs="Times New Roman"/>
          <w:spacing w:val="-4"/>
          <w:szCs w:val="28"/>
        </w:rPr>
        <w:t xml:space="preserve">, nâng cao hiệu quả </w:t>
      </w:r>
      <w:r w:rsidR="00B4577D" w:rsidRPr="00E8714D">
        <w:rPr>
          <w:rFonts w:cs="Times New Roman"/>
          <w:spacing w:val="-4"/>
          <w:szCs w:val="28"/>
        </w:rPr>
        <w:t>thực hiện nhiệm vụ cải cách hành chính.</w:t>
      </w:r>
    </w:p>
    <w:p w:rsidR="00FB2F4E" w:rsidRPr="001D33AC" w:rsidRDefault="00FB2F4E" w:rsidP="0010289D">
      <w:pPr>
        <w:widowControl w:val="0"/>
        <w:spacing w:before="120" w:after="120" w:line="264" w:lineRule="auto"/>
        <w:ind w:firstLine="851"/>
        <w:jc w:val="both"/>
        <w:rPr>
          <w:rFonts w:cs="Times New Roman"/>
          <w:szCs w:val="28"/>
        </w:rPr>
      </w:pPr>
      <w:r w:rsidRPr="001D33AC">
        <w:rPr>
          <w:rFonts w:cs="Times New Roman"/>
          <w:szCs w:val="28"/>
        </w:rPr>
        <w:t xml:space="preserve">b) Công tác chỉ đạo, điều hành và tổ chức triển khai cải cách hành chính tại các bộ, ngành, địa phương: </w:t>
      </w:r>
    </w:p>
    <w:p w:rsidR="002E50D4" w:rsidRPr="003370F9" w:rsidRDefault="003370F9" w:rsidP="0010289D">
      <w:pPr>
        <w:widowControl w:val="0"/>
        <w:spacing w:before="120" w:after="120" w:line="264" w:lineRule="auto"/>
        <w:ind w:firstLine="851"/>
        <w:jc w:val="both"/>
        <w:rPr>
          <w:rFonts w:cs="Times New Roman"/>
          <w:szCs w:val="28"/>
        </w:rPr>
      </w:pPr>
      <w:del w:id="23" w:author="John Scott" w:date="2023-09-23T16:38:00Z">
        <w:r w:rsidDel="00B079F4">
          <w:delText xml:space="preserve">Trên cơ sở chỉ đạo của Chính phủ, Thủ tướng Chính phủ, trong Quý III/2023, các bộ, ngành, địa phương đã chủ động triển khai các biện pháp cụ thể để đẩy mạnh thực hiện các nhiệm vụ cải cách hành chính thuộc phạm vi quản lý. </w:delText>
        </w:r>
      </w:del>
      <w:r>
        <w:rPr>
          <w:rFonts w:cs="Times New Roman"/>
          <w:szCs w:val="28"/>
        </w:rPr>
        <w:t>Với vai trò</w:t>
      </w:r>
      <w:r w:rsidR="00C50EC8" w:rsidRPr="003370F9">
        <w:rPr>
          <w:rFonts w:cs="Times New Roman"/>
          <w:szCs w:val="28"/>
        </w:rPr>
        <w:t xml:space="preserve"> cơ quan thường trực cải cách hành chính của Chính phủ</w:t>
      </w:r>
      <w:r w:rsidR="008E5C21" w:rsidRPr="003370F9">
        <w:rPr>
          <w:rFonts w:cs="Times New Roman"/>
          <w:szCs w:val="28"/>
        </w:rPr>
        <w:t xml:space="preserve">, </w:t>
      </w:r>
      <w:r w:rsidR="00C50EC8" w:rsidRPr="003370F9">
        <w:rPr>
          <w:rFonts w:cs="Times New Roman"/>
          <w:szCs w:val="28"/>
        </w:rPr>
        <w:t xml:space="preserve">Bộ Nội vụ đã </w:t>
      </w:r>
      <w:r w:rsidR="008E5C21" w:rsidRPr="003370F9">
        <w:rPr>
          <w:rFonts w:cs="Times New Roman"/>
          <w:szCs w:val="28"/>
        </w:rPr>
        <w:t>tăng cường</w:t>
      </w:r>
      <w:r w:rsidR="00C50EC8" w:rsidRPr="003370F9">
        <w:rPr>
          <w:rFonts w:cs="Times New Roman"/>
          <w:szCs w:val="28"/>
        </w:rPr>
        <w:t xml:space="preserve"> theo dõi, </w:t>
      </w:r>
      <w:r w:rsidR="008E5C21" w:rsidRPr="003370F9">
        <w:rPr>
          <w:rFonts w:cs="Times New Roman"/>
          <w:szCs w:val="28"/>
        </w:rPr>
        <w:t xml:space="preserve">kiểm tra, </w:t>
      </w:r>
      <w:r w:rsidR="00C50EC8" w:rsidRPr="003370F9">
        <w:rPr>
          <w:rFonts w:cs="Times New Roman"/>
          <w:szCs w:val="28"/>
        </w:rPr>
        <w:t>đôn đốc và hướng dẫn các bộ, ngành, địa phương thực hiện các nhiệm vụ cải cách hành chính được giao</w:t>
      </w:r>
      <w:r>
        <w:rPr>
          <w:rFonts w:cs="Times New Roman"/>
          <w:szCs w:val="28"/>
        </w:rPr>
        <w:t>; hỗ trợ tập huấn nghiệp vụ cho lãnh đạo, công chức phụ trách thực hiện cải cách hành chính của các bộ, ngành, địa phương</w:t>
      </w:r>
      <w:r w:rsidR="008E5C21" w:rsidRPr="003370F9">
        <w:rPr>
          <w:rFonts w:cs="Times New Roman"/>
          <w:szCs w:val="28"/>
        </w:rPr>
        <w:t xml:space="preserve">. </w:t>
      </w:r>
      <w:r w:rsidR="00CA6F86">
        <w:rPr>
          <w:rFonts w:cs="Times New Roman"/>
          <w:szCs w:val="28"/>
        </w:rPr>
        <w:t>Bên cạnh</w:t>
      </w:r>
      <w:r w:rsidR="008E5C21" w:rsidRPr="003370F9">
        <w:rPr>
          <w:rFonts w:cs="Times New Roman"/>
          <w:szCs w:val="28"/>
        </w:rPr>
        <w:t xml:space="preserve"> đó,</w:t>
      </w:r>
      <w:r w:rsidR="00C50EC8" w:rsidRPr="003370F9">
        <w:rPr>
          <w:rFonts w:cs="Times New Roman"/>
          <w:szCs w:val="28"/>
        </w:rPr>
        <w:t xml:space="preserve"> Bộ Nội vụ</w:t>
      </w:r>
      <w:r w:rsidR="008E5C21" w:rsidRPr="003370F9">
        <w:rPr>
          <w:rFonts w:cs="Times New Roman"/>
          <w:szCs w:val="28"/>
        </w:rPr>
        <w:t xml:space="preserve"> tiếp tục</w:t>
      </w:r>
      <w:r w:rsidR="00C50EC8" w:rsidRPr="003370F9">
        <w:rPr>
          <w:rFonts w:cs="Times New Roman"/>
          <w:szCs w:val="28"/>
        </w:rPr>
        <w:t xml:space="preserve"> </w:t>
      </w:r>
      <w:r w:rsidR="008E5C21" w:rsidRPr="003370F9">
        <w:rPr>
          <w:rFonts w:cs="Times New Roman"/>
          <w:szCs w:val="28"/>
        </w:rPr>
        <w:t>tiến hành kiểm tra cải cách hành chính, đánh giá việc sử dụng và tác động của Chỉ số cải cách hành chính (PAR Index), Chỉ số hài lòng về sự phục vụ của cơ quan hành chính nhà nước (SIPAS) tại các tỉnh, thành phố trực thuộc Trung ương, gồm</w:t>
      </w:r>
      <w:r w:rsidR="002E50D4" w:rsidRPr="003370F9">
        <w:rPr>
          <w:rFonts w:cs="Times New Roman"/>
          <w:szCs w:val="28"/>
        </w:rPr>
        <w:t xml:space="preserve">: </w:t>
      </w:r>
      <w:r w:rsidRPr="003370F9">
        <w:rPr>
          <w:rFonts w:cs="Times New Roman"/>
          <w:szCs w:val="28"/>
        </w:rPr>
        <w:t>Bình Định, Phú Yên, Tiền Giang, Trà Vinh, Đồng Nai, Bà Rịa - Vũng Tàu</w:t>
      </w:r>
      <w:r w:rsidR="002E50D4" w:rsidRPr="003370F9">
        <w:rPr>
          <w:rFonts w:cs="Times New Roman"/>
          <w:szCs w:val="28"/>
        </w:rPr>
        <w:t>,… theo đó đã kịp thời phát hiện, chỉ ra những tồn tại, hạn chế trong thực hiện cải cách hành chính</w:t>
      </w:r>
      <w:r w:rsidR="00637549">
        <w:rPr>
          <w:rFonts w:cs="Times New Roman"/>
          <w:szCs w:val="28"/>
        </w:rPr>
        <w:t xml:space="preserve"> của các địa phương</w:t>
      </w:r>
      <w:r w:rsidR="002E50D4" w:rsidRPr="003370F9">
        <w:rPr>
          <w:rFonts w:cs="Times New Roman"/>
          <w:szCs w:val="28"/>
        </w:rPr>
        <w:t xml:space="preserve">; đồng thời yêu cầu các địa phương quán triệt, sử dụng hiệu quả </w:t>
      </w:r>
      <w:r w:rsidR="005758CA" w:rsidRPr="003370F9">
        <w:rPr>
          <w:rFonts w:cs="Times New Roman"/>
          <w:szCs w:val="28"/>
        </w:rPr>
        <w:t>C</w:t>
      </w:r>
      <w:r w:rsidR="002E50D4" w:rsidRPr="003370F9">
        <w:rPr>
          <w:rFonts w:cs="Times New Roman"/>
          <w:szCs w:val="28"/>
        </w:rPr>
        <w:t xml:space="preserve">hỉ số PAR Index, </w:t>
      </w:r>
      <w:r w:rsidR="005758CA" w:rsidRPr="003370F9">
        <w:rPr>
          <w:rFonts w:cs="Times New Roman"/>
          <w:szCs w:val="28"/>
        </w:rPr>
        <w:t xml:space="preserve">Chỉ số </w:t>
      </w:r>
      <w:r w:rsidR="002E50D4" w:rsidRPr="003370F9">
        <w:rPr>
          <w:rFonts w:cs="Times New Roman"/>
          <w:szCs w:val="28"/>
        </w:rPr>
        <w:t xml:space="preserve">SIPAS được Ban Chỉ đạo công bố; kịp thời chấn chỉnh việc tổ chức và vận hành của Bộ phận Tiếp nhận và trả kết quả các cấp, </w:t>
      </w:r>
      <w:r w:rsidRPr="003370F9">
        <w:rPr>
          <w:rFonts w:cs="Times New Roman"/>
          <w:szCs w:val="28"/>
        </w:rPr>
        <w:t>tạo thuận lợi cho người dân, tổ chức khi giao dịch với cơ quan công quyền</w:t>
      </w:r>
      <w:r>
        <w:rPr>
          <w:rFonts w:cs="Times New Roman"/>
          <w:szCs w:val="28"/>
        </w:rPr>
        <w:t>,</w:t>
      </w:r>
      <w:r w:rsidRPr="003370F9">
        <w:rPr>
          <w:rFonts w:cs="Times New Roman"/>
          <w:szCs w:val="28"/>
        </w:rPr>
        <w:t xml:space="preserve"> </w:t>
      </w:r>
      <w:r w:rsidR="002E50D4" w:rsidRPr="003370F9">
        <w:rPr>
          <w:rFonts w:cs="Times New Roman"/>
          <w:szCs w:val="28"/>
        </w:rPr>
        <w:t>bảo đảm thực hiện đúng quy định của pháp luật.</w:t>
      </w:r>
    </w:p>
    <w:p w:rsidR="00D97957" w:rsidRPr="009F063E" w:rsidRDefault="00333EFF" w:rsidP="0010289D">
      <w:pPr>
        <w:widowControl w:val="0"/>
        <w:spacing w:before="120" w:after="120" w:line="264" w:lineRule="auto"/>
        <w:ind w:firstLine="851"/>
        <w:jc w:val="both"/>
        <w:rPr>
          <w:rFonts w:eastAsia="Arial" w:cs="Times New Roman"/>
          <w:szCs w:val="28"/>
        </w:rPr>
      </w:pPr>
      <w:r w:rsidRPr="003370F9">
        <w:rPr>
          <w:rFonts w:eastAsia="Arial" w:cs="Times New Roman"/>
          <w:szCs w:val="28"/>
        </w:rPr>
        <w:t xml:space="preserve">Để triển khai thực hiện có hiệu quả các nhiệm vụ </w:t>
      </w:r>
      <w:r w:rsidR="00637549">
        <w:rPr>
          <w:rFonts w:eastAsia="Arial" w:cs="Times New Roman"/>
          <w:szCs w:val="28"/>
        </w:rPr>
        <w:t>cải cách hành chính</w:t>
      </w:r>
      <w:r w:rsidRPr="003370F9">
        <w:rPr>
          <w:rFonts w:eastAsia="Arial" w:cs="Times New Roman"/>
          <w:szCs w:val="28"/>
        </w:rPr>
        <w:t xml:space="preserve">, trong </w:t>
      </w:r>
      <w:r w:rsidR="003370F9" w:rsidRPr="003370F9">
        <w:rPr>
          <w:rFonts w:eastAsia="Arial" w:cs="Times New Roman"/>
          <w:szCs w:val="28"/>
        </w:rPr>
        <w:t>quý III/</w:t>
      </w:r>
      <w:r w:rsidRPr="003370F9">
        <w:rPr>
          <w:rFonts w:eastAsia="Arial" w:cs="Times New Roman"/>
          <w:szCs w:val="28"/>
        </w:rPr>
        <w:t>2023, các bộ, ngành, địa phương đã ban hành nhiều văn bản, chỉ đạo điều hành để tổ chức triển khai các nhiệm vụ</w:t>
      </w:r>
      <w:r w:rsidR="003370F9">
        <w:rPr>
          <w:rFonts w:eastAsia="Arial" w:cs="Times New Roman"/>
          <w:szCs w:val="28"/>
        </w:rPr>
        <w:t xml:space="preserve"> cải cách hành chính</w:t>
      </w:r>
      <w:r w:rsidRPr="003370F9">
        <w:rPr>
          <w:rFonts w:eastAsia="Arial" w:cs="Times New Roman"/>
          <w:szCs w:val="28"/>
        </w:rPr>
        <w:t xml:space="preserve"> bảo đảm tiến độ, chất lượng. </w:t>
      </w:r>
      <w:r w:rsidR="003370F9" w:rsidRPr="003370F9">
        <w:rPr>
          <w:rFonts w:eastAsia="Arial" w:cs="Times New Roman"/>
          <w:szCs w:val="28"/>
        </w:rPr>
        <w:t>T</w:t>
      </w:r>
      <w:r w:rsidR="00D97957" w:rsidRPr="003370F9">
        <w:rPr>
          <w:rFonts w:eastAsia="Arial" w:cs="Times New Roman"/>
          <w:szCs w:val="28"/>
        </w:rPr>
        <w:t xml:space="preserve">heo thống kê, trong </w:t>
      </w:r>
      <w:r w:rsidR="003370F9" w:rsidRPr="003370F9">
        <w:rPr>
          <w:rFonts w:eastAsia="Arial" w:cs="Times New Roman"/>
          <w:szCs w:val="28"/>
        </w:rPr>
        <w:t>quý III/</w:t>
      </w:r>
      <w:r w:rsidR="00D97957" w:rsidRPr="003370F9">
        <w:rPr>
          <w:rFonts w:eastAsia="Arial" w:cs="Times New Roman"/>
          <w:szCs w:val="28"/>
        </w:rPr>
        <w:t xml:space="preserve">2023, các bộ, cơ quan ngang bộ đã ban hành </w:t>
      </w:r>
      <w:r w:rsidR="00493062">
        <w:rPr>
          <w:rFonts w:eastAsia="Arial" w:cs="Times New Roman"/>
          <w:szCs w:val="28"/>
        </w:rPr>
        <w:t>1</w:t>
      </w:r>
      <w:r w:rsidR="00A60668" w:rsidRPr="00A60668">
        <w:rPr>
          <w:rFonts w:eastAsia="Arial" w:cs="Times New Roman"/>
          <w:szCs w:val="28"/>
        </w:rPr>
        <w:t>73</w:t>
      </w:r>
      <w:r w:rsidR="00D97957" w:rsidRPr="00A60668">
        <w:rPr>
          <w:rFonts w:eastAsia="Arial" w:cs="Times New Roman"/>
          <w:szCs w:val="28"/>
        </w:rPr>
        <w:t xml:space="preserve"> văn bản</w:t>
      </w:r>
      <w:r w:rsidR="00D97957" w:rsidRPr="00A60668">
        <w:rPr>
          <w:rFonts w:eastAsia="Arial" w:cs="Times New Roman"/>
          <w:szCs w:val="28"/>
          <w:vertAlign w:val="superscript"/>
        </w:rPr>
        <w:footnoteReference w:id="6"/>
      </w:r>
      <w:r w:rsidR="00D97957" w:rsidRPr="00A60668">
        <w:rPr>
          <w:rFonts w:eastAsia="Arial" w:cs="Times New Roman"/>
          <w:szCs w:val="28"/>
        </w:rPr>
        <w:t xml:space="preserve">, </w:t>
      </w:r>
      <w:r w:rsidR="00D97957" w:rsidRPr="003370F9">
        <w:rPr>
          <w:rFonts w:eastAsia="Arial" w:cs="Times New Roman"/>
          <w:szCs w:val="28"/>
        </w:rPr>
        <w:t xml:space="preserve">các địa phương đã ban hành </w:t>
      </w:r>
      <w:r w:rsidR="009F063E" w:rsidRPr="009F063E">
        <w:rPr>
          <w:rFonts w:eastAsia="Arial" w:cs="Times New Roman"/>
          <w:szCs w:val="28"/>
        </w:rPr>
        <w:t>1607</w:t>
      </w:r>
      <w:r w:rsidR="00D97957" w:rsidRPr="009F063E">
        <w:rPr>
          <w:rFonts w:eastAsia="Arial" w:cs="Times New Roman"/>
          <w:szCs w:val="28"/>
        </w:rPr>
        <w:t xml:space="preserve"> văn bản </w:t>
      </w:r>
      <w:r w:rsidR="00D97957" w:rsidRPr="003370F9">
        <w:rPr>
          <w:rFonts w:eastAsia="Arial" w:cs="Times New Roman"/>
          <w:szCs w:val="28"/>
        </w:rPr>
        <w:t xml:space="preserve">để chỉ đạo, đôn đốc, quán triệt thực hiện </w:t>
      </w:r>
      <w:r w:rsidR="003370F9">
        <w:rPr>
          <w:rFonts w:eastAsia="Arial" w:cs="Times New Roman"/>
          <w:szCs w:val="28"/>
        </w:rPr>
        <w:t>có hiệu quả</w:t>
      </w:r>
      <w:r w:rsidR="00D97957" w:rsidRPr="003370F9">
        <w:rPr>
          <w:rFonts w:eastAsia="Arial" w:cs="Times New Roman"/>
          <w:szCs w:val="28"/>
        </w:rPr>
        <w:t xml:space="preserve"> các nhiệm vụ cải cách hành chính </w:t>
      </w:r>
      <w:r w:rsidR="003370F9">
        <w:rPr>
          <w:rFonts w:eastAsia="Arial" w:cs="Times New Roman"/>
          <w:szCs w:val="28"/>
        </w:rPr>
        <w:t>đã đề ra</w:t>
      </w:r>
      <w:r w:rsidR="00D97957" w:rsidRPr="007D40B4">
        <w:rPr>
          <w:rFonts w:eastAsia="Arial" w:cs="Times New Roman"/>
          <w:color w:val="4F81BD" w:themeColor="accent1"/>
          <w:szCs w:val="28"/>
        </w:rPr>
        <w:t xml:space="preserve">. </w:t>
      </w:r>
      <w:r w:rsidR="00085EA0" w:rsidRPr="003370F9">
        <w:rPr>
          <w:rFonts w:cs="Times New Roman"/>
          <w:szCs w:val="28"/>
        </w:rPr>
        <w:t xml:space="preserve">Theo thống kê, cập nhật, kế hoạch cải cách hành chính của các bộ, cơ quan ngang bộ đã đề ra </w:t>
      </w:r>
      <w:r w:rsidR="00493062">
        <w:rPr>
          <w:rFonts w:eastAsia="Arial" w:cs="Times New Roman"/>
          <w:szCs w:val="28"/>
        </w:rPr>
        <w:t>951</w:t>
      </w:r>
      <w:r w:rsidR="00D97957" w:rsidRPr="00A60668">
        <w:rPr>
          <w:rFonts w:eastAsia="Arial" w:cs="Times New Roman"/>
          <w:szCs w:val="28"/>
        </w:rPr>
        <w:t xml:space="preserve"> nhiệm vụ</w:t>
      </w:r>
      <w:r w:rsidR="00D97957" w:rsidRPr="00A60668">
        <w:rPr>
          <w:rFonts w:eastAsia="Arial" w:cs="Times New Roman"/>
          <w:szCs w:val="28"/>
          <w:vertAlign w:val="superscript"/>
        </w:rPr>
        <w:footnoteReference w:id="7"/>
      </w:r>
      <w:r w:rsidR="00D97957" w:rsidRPr="00A60668">
        <w:rPr>
          <w:rFonts w:eastAsia="Arial" w:cs="Times New Roman"/>
          <w:szCs w:val="28"/>
        </w:rPr>
        <w:t xml:space="preserve">, </w:t>
      </w:r>
      <w:r w:rsidR="00D97957" w:rsidRPr="003370F9">
        <w:rPr>
          <w:rFonts w:eastAsia="Arial" w:cs="Times New Roman"/>
          <w:szCs w:val="28"/>
        </w:rPr>
        <w:t xml:space="preserve">UBND các tỉnh, thành phố đã đề </w:t>
      </w:r>
      <w:r w:rsidR="00D97957" w:rsidRPr="009F063E">
        <w:rPr>
          <w:rFonts w:eastAsia="Arial" w:cs="Times New Roman"/>
          <w:szCs w:val="28"/>
        </w:rPr>
        <w:t xml:space="preserve">ra </w:t>
      </w:r>
      <w:r w:rsidR="009F063E" w:rsidRPr="009F063E">
        <w:rPr>
          <w:rFonts w:eastAsia="Arial" w:cs="Times New Roman"/>
          <w:szCs w:val="28"/>
        </w:rPr>
        <w:t>34</w:t>
      </w:r>
      <w:r w:rsidR="00F350F6">
        <w:rPr>
          <w:rFonts w:eastAsia="Arial" w:cs="Times New Roman"/>
          <w:szCs w:val="28"/>
        </w:rPr>
        <w:t>14</w:t>
      </w:r>
      <w:r w:rsidR="00D97957" w:rsidRPr="009F063E">
        <w:rPr>
          <w:rFonts w:eastAsia="Arial" w:cs="Times New Roman"/>
          <w:szCs w:val="28"/>
        </w:rPr>
        <w:t xml:space="preserve"> nhiệm vụ</w:t>
      </w:r>
      <w:r w:rsidR="00F350F6">
        <w:rPr>
          <w:rStyle w:val="FootnoteReference"/>
          <w:rFonts w:eastAsia="Arial" w:cs="Times New Roman"/>
          <w:szCs w:val="28"/>
        </w:rPr>
        <w:footnoteReference w:id="8"/>
      </w:r>
      <w:r w:rsidR="00D97957" w:rsidRPr="009F063E">
        <w:rPr>
          <w:rFonts w:eastAsia="Arial" w:cs="Times New Roman"/>
          <w:szCs w:val="28"/>
        </w:rPr>
        <w:t xml:space="preserve"> và </w:t>
      </w:r>
      <w:r w:rsidR="00D97957" w:rsidRPr="003370F9">
        <w:rPr>
          <w:rFonts w:eastAsia="Arial" w:cs="Times New Roman"/>
          <w:szCs w:val="28"/>
        </w:rPr>
        <w:t>phân công rõ thời gian, trách nhiệm triển khai cho từng cơ quan, đơn vị để tổ chức thực hiện.</w:t>
      </w:r>
      <w:r w:rsidR="00D97957" w:rsidRPr="007D40B4">
        <w:rPr>
          <w:rFonts w:eastAsia="Arial" w:cs="Times New Roman"/>
          <w:color w:val="4F81BD" w:themeColor="accent1"/>
          <w:szCs w:val="28"/>
        </w:rPr>
        <w:t xml:space="preserve"> </w:t>
      </w:r>
      <w:r w:rsidR="00D97957" w:rsidRPr="003370F9">
        <w:rPr>
          <w:rFonts w:eastAsia="Arial" w:cs="Times New Roman"/>
          <w:szCs w:val="28"/>
        </w:rPr>
        <w:t>Tính đến ngày 2</w:t>
      </w:r>
      <w:r w:rsidR="003370F9">
        <w:rPr>
          <w:rFonts w:eastAsia="Arial" w:cs="Times New Roman"/>
          <w:szCs w:val="28"/>
        </w:rPr>
        <w:t>1/9</w:t>
      </w:r>
      <w:r w:rsidR="00D97957" w:rsidRPr="003370F9">
        <w:rPr>
          <w:rFonts w:eastAsia="Arial" w:cs="Times New Roman"/>
          <w:szCs w:val="28"/>
        </w:rPr>
        <w:t>/2023, các bộ, ngành Trung ương đã hoàn thành</w:t>
      </w:r>
      <w:r w:rsidR="00D97957" w:rsidRPr="007D40B4">
        <w:rPr>
          <w:rFonts w:eastAsia="Arial" w:cs="Times New Roman"/>
          <w:color w:val="4F81BD" w:themeColor="accent1"/>
          <w:szCs w:val="28"/>
        </w:rPr>
        <w:t xml:space="preserve"> </w:t>
      </w:r>
      <w:r w:rsidR="00493062">
        <w:rPr>
          <w:rFonts w:eastAsia="Arial" w:cs="Times New Roman"/>
          <w:szCs w:val="28"/>
        </w:rPr>
        <w:t>533</w:t>
      </w:r>
      <w:r w:rsidR="00D97957" w:rsidRPr="004C1F9A">
        <w:rPr>
          <w:rFonts w:eastAsia="Arial" w:cs="Times New Roman"/>
          <w:szCs w:val="28"/>
        </w:rPr>
        <w:t xml:space="preserve"> nhiệm vụ, đạt tỷ lệ </w:t>
      </w:r>
      <w:r w:rsidR="00493062">
        <w:rPr>
          <w:rFonts w:eastAsia="Arial" w:cs="Times New Roman"/>
          <w:szCs w:val="28"/>
        </w:rPr>
        <w:t>56.0</w:t>
      </w:r>
      <w:r w:rsidR="004C1F9A" w:rsidRPr="004C1F9A">
        <w:rPr>
          <w:rFonts w:eastAsia="Arial" w:cs="Times New Roman"/>
          <w:szCs w:val="28"/>
        </w:rPr>
        <w:t>4</w:t>
      </w:r>
      <w:r w:rsidR="00D97957" w:rsidRPr="004C1F9A">
        <w:rPr>
          <w:rFonts w:eastAsia="Arial" w:cs="Times New Roman"/>
          <w:szCs w:val="28"/>
        </w:rPr>
        <w:t xml:space="preserve">% so với kế hoạch; </w:t>
      </w:r>
      <w:r w:rsidR="00D97957" w:rsidRPr="003370F9">
        <w:rPr>
          <w:rFonts w:eastAsia="Arial" w:cs="Times New Roman"/>
          <w:szCs w:val="28"/>
        </w:rPr>
        <w:t>UBND các tỉnh, thành phố đã hoàn thành</w:t>
      </w:r>
      <w:r w:rsidR="0014111B" w:rsidRPr="003370F9">
        <w:rPr>
          <w:rFonts w:eastAsia="Arial" w:cs="Times New Roman"/>
          <w:szCs w:val="28"/>
        </w:rPr>
        <w:t xml:space="preserve"> </w:t>
      </w:r>
      <w:r w:rsidR="009F063E" w:rsidRPr="009F063E">
        <w:rPr>
          <w:rFonts w:eastAsia="Arial" w:cs="Times New Roman"/>
          <w:szCs w:val="28"/>
        </w:rPr>
        <w:t>23</w:t>
      </w:r>
      <w:r w:rsidR="00ED356D">
        <w:rPr>
          <w:rFonts w:eastAsia="Arial" w:cs="Times New Roman"/>
          <w:szCs w:val="28"/>
        </w:rPr>
        <w:t>0</w:t>
      </w:r>
      <w:r w:rsidR="009F063E" w:rsidRPr="009F063E">
        <w:rPr>
          <w:rFonts w:eastAsia="Arial" w:cs="Times New Roman"/>
          <w:szCs w:val="28"/>
        </w:rPr>
        <w:t xml:space="preserve">9 </w:t>
      </w:r>
      <w:r w:rsidR="00D97957" w:rsidRPr="009F063E">
        <w:rPr>
          <w:rFonts w:eastAsia="Arial" w:cs="Times New Roman"/>
          <w:szCs w:val="28"/>
        </w:rPr>
        <w:t xml:space="preserve">nhiệm vụ, đạt tỷ lệ </w:t>
      </w:r>
      <w:r w:rsidR="009F063E" w:rsidRPr="009F063E">
        <w:rPr>
          <w:rFonts w:eastAsia="Arial" w:cs="Times New Roman"/>
          <w:szCs w:val="28"/>
        </w:rPr>
        <w:t>6</w:t>
      </w:r>
      <w:r w:rsidR="00ED356D">
        <w:rPr>
          <w:rFonts w:eastAsia="Arial" w:cs="Times New Roman"/>
          <w:szCs w:val="28"/>
        </w:rPr>
        <w:t>7.63</w:t>
      </w:r>
      <w:r w:rsidR="00D97957" w:rsidRPr="009F063E">
        <w:rPr>
          <w:rFonts w:eastAsia="Arial" w:cs="Times New Roman"/>
          <w:szCs w:val="28"/>
        </w:rPr>
        <w:t xml:space="preserve">% so với kế hoạch đề ra. </w:t>
      </w:r>
    </w:p>
    <w:p w:rsidR="00D97957" w:rsidRPr="00833D9F" w:rsidRDefault="00D51278" w:rsidP="0010289D">
      <w:pPr>
        <w:widowControl w:val="0"/>
        <w:spacing w:before="120" w:after="120" w:line="264" w:lineRule="auto"/>
        <w:ind w:firstLine="851"/>
        <w:jc w:val="both"/>
        <w:rPr>
          <w:rFonts w:eastAsia="Arial" w:cs="Times New Roman"/>
          <w:b/>
          <w:bCs/>
          <w:szCs w:val="28"/>
          <w:lang w:val="de-DE"/>
        </w:rPr>
      </w:pPr>
      <w:r w:rsidRPr="00833D9F">
        <w:rPr>
          <w:rFonts w:eastAsia="Arial" w:cs="Times New Roman"/>
          <w:b/>
          <w:szCs w:val="28"/>
          <w:lang w:val="de-DE"/>
        </w:rPr>
        <w:t xml:space="preserve">2. </w:t>
      </w:r>
      <w:r w:rsidR="00D97957" w:rsidRPr="00833D9F">
        <w:rPr>
          <w:rFonts w:eastAsia="Arial" w:cs="Times New Roman"/>
          <w:b/>
          <w:bCs/>
          <w:szCs w:val="28"/>
          <w:lang w:val="de-DE"/>
        </w:rPr>
        <w:t>Công tác tuyên truyền, kiểm tra cải cách hành chính</w:t>
      </w:r>
    </w:p>
    <w:p w:rsidR="00833D9F" w:rsidRPr="00BF2112" w:rsidRDefault="002E6D00" w:rsidP="0010289D">
      <w:pPr>
        <w:widowControl w:val="0"/>
        <w:spacing w:before="120" w:after="120" w:line="264" w:lineRule="auto"/>
        <w:ind w:firstLine="851"/>
        <w:jc w:val="both"/>
        <w:rPr>
          <w:rFonts w:cs="Times New Roman"/>
          <w:color w:val="FF0000"/>
          <w:szCs w:val="28"/>
        </w:rPr>
      </w:pPr>
      <w:r w:rsidRPr="00596B8A">
        <w:rPr>
          <w:rFonts w:cs="Times New Roman"/>
          <w:szCs w:val="28"/>
        </w:rPr>
        <w:t xml:space="preserve">Trong </w:t>
      </w:r>
      <w:r w:rsidR="00833D9F" w:rsidRPr="00596B8A">
        <w:rPr>
          <w:rFonts w:cs="Times New Roman"/>
          <w:szCs w:val="28"/>
        </w:rPr>
        <w:t>quý III/</w:t>
      </w:r>
      <w:r w:rsidRPr="00596B8A">
        <w:rPr>
          <w:rFonts w:cs="Times New Roman"/>
          <w:szCs w:val="28"/>
        </w:rPr>
        <w:t xml:space="preserve">2023, </w:t>
      </w:r>
      <w:r w:rsidR="00833D9F" w:rsidRPr="00596B8A">
        <w:rPr>
          <w:rFonts w:cs="Times New Roman"/>
          <w:szCs w:val="28"/>
        </w:rPr>
        <w:t>c</w:t>
      </w:r>
      <w:r w:rsidR="00833D9F" w:rsidRPr="00596B8A">
        <w:t>ông tác thông tin, tuyên truyền cải cách hành chính tiếp tục được các bộ, ngành, địa phương quan tâm, đẩy mạnh triển khai với nội dung, hình thức đa dạng, phong phú; trong đó, tập trung truyền tải những kết quả nổi bật về cải cách hành chính t</w:t>
      </w:r>
      <w:r w:rsidR="00BF2112">
        <w:t>heo</w:t>
      </w:r>
      <w:r w:rsidR="00833D9F" w:rsidRPr="00596B8A">
        <w:t xml:space="preserve"> từng lĩnh vực, nhất là tiến độ, kết quả về cải cách thủ tục hành chính, t</w:t>
      </w:r>
      <w:r w:rsidRPr="00596B8A">
        <w:rPr>
          <w:rFonts w:cs="Times New Roman"/>
          <w:szCs w:val="28"/>
        </w:rPr>
        <w:t xml:space="preserve">hực hiện dịch vụ công trực tuyến, thanh toán trực tuyến, đăng ký nộp hồ sơ và trả kết quả tại nhà thông qua dịch vụ bưu chính công ích; kết quả thực hiện các nhiệm vụ chuyển đổi số, xây dựng chính quyền thông minh,... </w:t>
      </w:r>
      <w:r w:rsidR="00525F57" w:rsidRPr="00E119B4">
        <w:rPr>
          <w:snapToGrid w:val="0"/>
          <w:szCs w:val="28"/>
          <w:lang w:val="af-ZA"/>
        </w:rPr>
        <w:t xml:space="preserve">Bộ Nội vụ đã phối hợp với Công đoàn Viên chức Việt Nam tổ chức Tọa đàm </w:t>
      </w:r>
      <w:r w:rsidR="00525F57">
        <w:rPr>
          <w:snapToGrid w:val="0"/>
          <w:szCs w:val="28"/>
          <w:lang w:val="af-ZA"/>
        </w:rPr>
        <w:t>với chủ đề “Công đoàn viên chức các cấp tham gia</w:t>
      </w:r>
      <w:r w:rsidR="00525F57" w:rsidRPr="00E119B4">
        <w:rPr>
          <w:snapToGrid w:val="0"/>
          <w:szCs w:val="28"/>
          <w:lang w:val="af-ZA"/>
        </w:rPr>
        <w:t xml:space="preserve"> </w:t>
      </w:r>
      <w:r w:rsidR="00525F57">
        <w:rPr>
          <w:snapToGrid w:val="0"/>
          <w:szCs w:val="28"/>
          <w:lang w:val="af-ZA"/>
        </w:rPr>
        <w:t>cải cách hành chính và xây dựng Nhà nước pháp quyền xã hội chủ nghĩa”</w:t>
      </w:r>
      <w:r w:rsidR="00525F57" w:rsidRPr="00E119B4">
        <w:rPr>
          <w:snapToGrid w:val="0"/>
          <w:szCs w:val="28"/>
          <w:lang w:val="af-ZA"/>
        </w:rPr>
        <w:t xml:space="preserve"> tại thành phố Cần Thơ </w:t>
      </w:r>
      <w:del w:id="24" w:author="John Scott" w:date="2023-09-23T16:40:00Z">
        <w:r w:rsidR="00525F57" w:rsidRPr="00E119B4" w:rsidDel="00B079F4">
          <w:rPr>
            <w:snapToGrid w:val="0"/>
            <w:szCs w:val="28"/>
            <w:lang w:val="af-ZA"/>
          </w:rPr>
          <w:delText>trong các</w:delText>
        </w:r>
      </w:del>
      <w:ins w:id="25" w:author="John Scott" w:date="2023-09-23T16:40:00Z">
        <w:r w:rsidR="00B079F4">
          <w:rPr>
            <w:snapToGrid w:val="0"/>
            <w:szCs w:val="28"/>
            <w:lang w:val="af-ZA"/>
          </w:rPr>
          <w:t>từ</w:t>
        </w:r>
      </w:ins>
      <w:r w:rsidR="00525F57" w:rsidRPr="00E119B4">
        <w:rPr>
          <w:snapToGrid w:val="0"/>
          <w:szCs w:val="28"/>
          <w:lang w:val="af-ZA"/>
        </w:rPr>
        <w:t xml:space="preserve"> ngày 17</w:t>
      </w:r>
      <w:r w:rsidR="00525F57">
        <w:rPr>
          <w:snapToGrid w:val="0"/>
          <w:szCs w:val="28"/>
          <w:lang w:val="af-ZA"/>
        </w:rPr>
        <w:t xml:space="preserve"> - </w:t>
      </w:r>
      <w:r w:rsidR="00525F57" w:rsidRPr="00E119B4">
        <w:rPr>
          <w:snapToGrid w:val="0"/>
          <w:szCs w:val="28"/>
          <w:lang w:val="af-ZA"/>
        </w:rPr>
        <w:t xml:space="preserve">18/8/2023. </w:t>
      </w:r>
      <w:r w:rsidR="00155BFB" w:rsidRPr="00C55661">
        <w:rPr>
          <w:rFonts w:eastAsia="Arial" w:cs="Times New Roman"/>
          <w:spacing w:val="-1"/>
          <w:szCs w:val="28"/>
          <w:lang w:val="de-DE"/>
        </w:rPr>
        <w:t xml:space="preserve">Đài Truyền hình Việt Nam tiếp tục thực hiện phát sóng các phóng sự chuyên sâu về cải cách hành chính hoặc lồng ghép với các chương trình khác để tuyên truyền, lan tỏa những cách làm hay, mô hình mới và những điển hình trong quá trình thực hiện cải cách tại </w:t>
      </w:r>
      <w:r w:rsidR="00BF2112">
        <w:rPr>
          <w:rFonts w:eastAsia="Arial" w:cs="Times New Roman"/>
          <w:spacing w:val="-1"/>
          <w:szCs w:val="28"/>
          <w:lang w:val="de-DE"/>
        </w:rPr>
        <w:t xml:space="preserve">các </w:t>
      </w:r>
      <w:r w:rsidR="00155BFB" w:rsidRPr="00C55661">
        <w:rPr>
          <w:rFonts w:eastAsia="Arial" w:cs="Times New Roman"/>
          <w:spacing w:val="-1"/>
          <w:szCs w:val="28"/>
          <w:lang w:val="de-DE"/>
        </w:rPr>
        <w:t>bộ, ngành, địa phương, nhất là những nội dung</w:t>
      </w:r>
      <w:del w:id="26" w:author="John Scott" w:date="2023-09-23T16:41:00Z">
        <w:r w:rsidR="00155BFB" w:rsidRPr="00C55661" w:rsidDel="00B079F4">
          <w:rPr>
            <w:rFonts w:eastAsia="Arial" w:cs="Times New Roman"/>
            <w:spacing w:val="-1"/>
            <w:szCs w:val="28"/>
            <w:lang w:val="de-DE"/>
          </w:rPr>
          <w:delText>, định hướng cải cách của Chính phủ</w:delText>
        </w:r>
      </w:del>
      <w:r w:rsidR="00155BFB" w:rsidRPr="00C55661">
        <w:rPr>
          <w:rFonts w:eastAsia="Arial" w:cs="Times New Roman"/>
          <w:spacing w:val="-1"/>
          <w:szCs w:val="28"/>
          <w:lang w:val="de-DE"/>
        </w:rPr>
        <w:t xml:space="preserve"> quy định tại Nghị quyết số 76/NQ-CP ngày 15/7/2021</w:t>
      </w:r>
      <w:ins w:id="27" w:author="John Scott" w:date="2023-09-23T16:41:00Z">
        <w:r w:rsidR="00BC479F">
          <w:rPr>
            <w:rFonts w:eastAsia="Arial" w:cs="Times New Roman"/>
            <w:spacing w:val="-1"/>
            <w:szCs w:val="28"/>
            <w:lang w:val="de-DE"/>
          </w:rPr>
          <w:t xml:space="preserve"> của Chính phủ</w:t>
        </w:r>
      </w:ins>
      <w:r w:rsidR="00155BFB" w:rsidRPr="00C55661">
        <w:rPr>
          <w:rFonts w:eastAsia="Arial" w:cs="Times New Roman"/>
          <w:spacing w:val="-1"/>
          <w:szCs w:val="28"/>
          <w:lang w:val="de-DE"/>
        </w:rPr>
        <w:t xml:space="preserve"> ban hành Chương trình tổng thể cải cách hành chính nhà nước giai đoạn 2021 - 2030. Một số phóng sự đáng chú ý, thu hút sự quan tâm, theo dõi của đông đảo người dân,</w:t>
      </w:r>
      <w:r w:rsidR="00BF2112">
        <w:rPr>
          <w:rFonts w:eastAsia="Arial" w:cs="Times New Roman"/>
          <w:spacing w:val="-1"/>
          <w:szCs w:val="28"/>
          <w:lang w:val="de-DE"/>
        </w:rPr>
        <w:t xml:space="preserve"> doanh nghiệp,</w:t>
      </w:r>
      <w:r w:rsidR="00155BFB" w:rsidRPr="00C55661">
        <w:rPr>
          <w:rFonts w:eastAsia="Arial" w:cs="Times New Roman"/>
          <w:spacing w:val="-1"/>
          <w:szCs w:val="28"/>
          <w:lang w:val="de-DE"/>
        </w:rPr>
        <w:t xml:space="preserve"> như: Sáng kiến nhỏ, ý nghĩa lớn;</w:t>
      </w:r>
      <w:r w:rsidR="00155BFB">
        <w:rPr>
          <w:rFonts w:eastAsia="Arial" w:cs="Times New Roman"/>
          <w:spacing w:val="-1"/>
          <w:szCs w:val="28"/>
          <w:lang w:val="de-DE"/>
        </w:rPr>
        <w:t xml:space="preserve"> Chuyển đổi số về nông thôn; Đổi mới trong đăng kiểm; Trách nhiệm giải trình với dân; Gập ghềnh đủ chuẩn cấp phép,...; </w:t>
      </w:r>
      <w:r w:rsidR="00833D9F">
        <w:t>nhiều địa phương đã chủ động tổ chức các cuộc thi tìm kiếm sáng kiến cải cách hành chính, qua đó, giúp cán bộ, công chức, viên chức vừa có điều kiện nghiên cứu thực tiễn, nâng cao nhận thức, vừa giúp phát hiện các ý tưởng, đề xuất mới, đột phá để thí điểm, nhân rộng góp phần nâng cao hiệu quả cải cách hành chính tại các cơ quan, đơn vị</w:t>
      </w:r>
      <w:r w:rsidR="00596B8A">
        <w:t>; một số địa phương đã tăng cường thông tin, tuyên truyền cải cách hành chính thông qua các tiện ích của một số mạng xã hội có nhiều người sử dụng (Zalo, Facebook, Youtube,...), giúp các thông tin, chính sách được truyền tải đến các đối tượng một cách nhanh chóng, thuận tiện, mang lại hiệu quả thiết thực</w:t>
      </w:r>
      <w:r w:rsidR="009F063E">
        <w:t>.</w:t>
      </w:r>
    </w:p>
    <w:p w:rsidR="00D97957" w:rsidRPr="00637549" w:rsidRDefault="00D97957" w:rsidP="0010289D">
      <w:pPr>
        <w:widowControl w:val="0"/>
        <w:spacing w:before="120" w:after="120" w:line="264" w:lineRule="auto"/>
        <w:ind w:firstLine="851"/>
        <w:jc w:val="both"/>
        <w:rPr>
          <w:rFonts w:eastAsia="Arial" w:cs="Times New Roman"/>
          <w:szCs w:val="28"/>
          <w:lang w:val="de-DE"/>
        </w:rPr>
      </w:pPr>
      <w:del w:id="28" w:author="John Scott" w:date="2023-09-23T16:42:00Z">
        <w:r w:rsidRPr="00BC7D45" w:rsidDel="00BC479F">
          <w:rPr>
            <w:rFonts w:eastAsia="Arial" w:cs="Times New Roman"/>
            <w:szCs w:val="28"/>
            <w:lang w:val="de-DE"/>
          </w:rPr>
          <w:delText>Theo báo cáo</w:delText>
        </w:r>
        <w:r w:rsidR="00BF2112" w:rsidDel="00BC479F">
          <w:rPr>
            <w:rFonts w:eastAsia="Arial" w:cs="Times New Roman"/>
            <w:szCs w:val="28"/>
            <w:lang w:val="de-DE"/>
          </w:rPr>
          <w:delText>,</w:delText>
        </w:r>
        <w:r w:rsidRPr="00BC7D45" w:rsidDel="00BC479F">
          <w:rPr>
            <w:rFonts w:eastAsia="Arial" w:cs="Times New Roman"/>
            <w:szCs w:val="28"/>
            <w:lang w:val="de-DE"/>
          </w:rPr>
          <w:delText xml:space="preserve"> hầu hết</w:delText>
        </w:r>
        <w:r w:rsidR="00BF2112" w:rsidRPr="00BC7D45" w:rsidDel="00BC479F">
          <w:rPr>
            <w:rFonts w:eastAsia="Arial" w:cs="Times New Roman"/>
            <w:szCs w:val="28"/>
            <w:lang w:val="de-DE"/>
          </w:rPr>
          <w:delText xml:space="preserve"> các bộ, ngành, địa phương</w:delText>
        </w:r>
        <w:r w:rsidRPr="00BC7D45" w:rsidDel="00BC479F">
          <w:rPr>
            <w:rFonts w:eastAsia="Arial" w:cs="Times New Roman"/>
            <w:szCs w:val="28"/>
            <w:lang w:val="de-DE"/>
          </w:rPr>
          <w:delText xml:space="preserve"> đã xây dựng kế hoạch kiểm tra cải cách hành chính tại các cơ quan, đơn vị </w:delText>
        </w:r>
        <w:r w:rsidR="00BF2112" w:rsidDel="00BC479F">
          <w:rPr>
            <w:rFonts w:eastAsia="Arial" w:cs="Times New Roman"/>
            <w:szCs w:val="28"/>
            <w:lang w:val="de-DE"/>
          </w:rPr>
          <w:delText xml:space="preserve">thuộc, </w:delText>
        </w:r>
        <w:r w:rsidRPr="00BC7D45" w:rsidDel="00BC479F">
          <w:rPr>
            <w:rFonts w:eastAsia="Arial" w:cs="Times New Roman"/>
            <w:szCs w:val="28"/>
            <w:lang w:val="de-DE"/>
          </w:rPr>
          <w:delText xml:space="preserve">trực thuộc. </w:delText>
        </w:r>
      </w:del>
      <w:r w:rsidRPr="00BC7D45">
        <w:rPr>
          <w:rFonts w:eastAsia="Arial" w:cs="Times New Roman"/>
          <w:szCs w:val="28"/>
          <w:lang w:val="de-DE"/>
        </w:rPr>
        <w:t xml:space="preserve">Theo thống kê trong </w:t>
      </w:r>
      <w:r w:rsidR="00BC7D45">
        <w:rPr>
          <w:rFonts w:eastAsia="Arial" w:cs="Times New Roman"/>
          <w:szCs w:val="28"/>
          <w:lang w:val="de-DE"/>
        </w:rPr>
        <w:t>quý III/</w:t>
      </w:r>
      <w:r w:rsidRPr="00BC7D45">
        <w:rPr>
          <w:rFonts w:eastAsia="Arial" w:cs="Times New Roman"/>
          <w:szCs w:val="28"/>
          <w:lang w:val="de-DE"/>
        </w:rPr>
        <w:t xml:space="preserve">2023, </w:t>
      </w:r>
      <w:r w:rsidR="004C1F9A">
        <w:rPr>
          <w:rFonts w:eastAsia="Arial" w:cs="Times New Roman"/>
          <w:szCs w:val="28"/>
          <w:lang w:val="de-DE"/>
        </w:rPr>
        <w:t>các bộ, ngành,</w:t>
      </w:r>
      <w:r w:rsidR="000E6760" w:rsidRPr="00BC7D45">
        <w:rPr>
          <w:rFonts w:eastAsia="Arial" w:cs="Times New Roman"/>
          <w:szCs w:val="28"/>
          <w:lang w:val="de-DE"/>
        </w:rPr>
        <w:t xml:space="preserve"> </w:t>
      </w:r>
      <w:r w:rsidRPr="00BC7D45">
        <w:rPr>
          <w:rFonts w:eastAsia="Arial" w:cs="Times New Roman"/>
          <w:szCs w:val="28"/>
          <w:lang w:val="de-DE"/>
        </w:rPr>
        <w:t>địa phương</w:t>
      </w:r>
      <w:r w:rsidR="004C1F9A">
        <w:rPr>
          <w:rFonts w:eastAsia="Arial" w:cs="Times New Roman"/>
          <w:szCs w:val="28"/>
          <w:lang w:val="de-DE"/>
        </w:rPr>
        <w:t xml:space="preserve"> </w:t>
      </w:r>
      <w:r w:rsidR="000E6760" w:rsidRPr="00BC7D45">
        <w:rPr>
          <w:rFonts w:eastAsia="Arial" w:cs="Times New Roman"/>
          <w:szCs w:val="28"/>
          <w:lang w:val="de-DE"/>
        </w:rPr>
        <w:t xml:space="preserve">đã </w:t>
      </w:r>
      <w:r w:rsidRPr="00BC7D45">
        <w:rPr>
          <w:rFonts w:eastAsia="Arial" w:cs="Times New Roman"/>
          <w:szCs w:val="28"/>
          <w:lang w:val="de-DE"/>
        </w:rPr>
        <w:t>chủ động</w:t>
      </w:r>
      <w:ins w:id="29" w:author="John Scott" w:date="2023-09-23T16:43:00Z">
        <w:r w:rsidR="00BC479F">
          <w:rPr>
            <w:rFonts w:eastAsia="Arial" w:cs="Times New Roman"/>
            <w:szCs w:val="28"/>
            <w:lang w:val="de-DE"/>
          </w:rPr>
          <w:t>, tăng cường</w:t>
        </w:r>
      </w:ins>
      <w:r w:rsidRPr="00BC7D45">
        <w:rPr>
          <w:rFonts w:eastAsia="Arial" w:cs="Times New Roman"/>
          <w:szCs w:val="28"/>
          <w:lang w:val="de-DE"/>
        </w:rPr>
        <w:t xml:space="preserve"> triển khai công tác kiểm tra cải cách hành chính</w:t>
      </w:r>
      <w:del w:id="30" w:author="John Scott" w:date="2023-09-23T16:44:00Z">
        <w:r w:rsidR="004C1F9A" w:rsidDel="00BC479F">
          <w:rPr>
            <w:rFonts w:eastAsia="Arial" w:cs="Times New Roman"/>
            <w:szCs w:val="28"/>
            <w:lang w:val="de-DE"/>
          </w:rPr>
          <w:delText xml:space="preserve">, </w:delText>
        </w:r>
      </w:del>
      <w:ins w:id="31" w:author="John Scott" w:date="2023-09-23T16:44:00Z">
        <w:r w:rsidR="00BC479F">
          <w:rPr>
            <w:rFonts w:eastAsia="Arial" w:cs="Times New Roman"/>
            <w:szCs w:val="28"/>
            <w:lang w:val="de-DE"/>
          </w:rPr>
          <w:t>;</w:t>
        </w:r>
        <w:r w:rsidR="00BC479F">
          <w:rPr>
            <w:rFonts w:eastAsia="Arial" w:cs="Times New Roman"/>
            <w:szCs w:val="28"/>
            <w:lang w:val="de-DE"/>
          </w:rPr>
          <w:t xml:space="preserve"> </w:t>
        </w:r>
      </w:ins>
      <w:r w:rsidR="004C1F9A">
        <w:rPr>
          <w:rFonts w:eastAsia="Arial" w:cs="Times New Roman"/>
          <w:szCs w:val="28"/>
          <w:lang w:val="de-DE"/>
        </w:rPr>
        <w:t xml:space="preserve">theo đó các bộ, ngành đã tiến hành </w:t>
      </w:r>
      <w:r w:rsidR="00EC6BC5" w:rsidRPr="00EC6BC5">
        <w:rPr>
          <w:rFonts w:eastAsia="Arial" w:cs="Times New Roman"/>
          <w:szCs w:val="28"/>
          <w:lang w:val="de-DE"/>
        </w:rPr>
        <w:t>kiểm tra</w:t>
      </w:r>
      <w:r w:rsidRPr="00EC6BC5">
        <w:rPr>
          <w:rFonts w:eastAsia="Arial" w:cs="Times New Roman"/>
          <w:szCs w:val="28"/>
          <w:lang w:val="de-DE"/>
        </w:rPr>
        <w:t xml:space="preserve"> tại </w:t>
      </w:r>
      <w:r w:rsidR="0027055B">
        <w:rPr>
          <w:rFonts w:eastAsia="Arial" w:cs="Times New Roman"/>
          <w:szCs w:val="28"/>
          <w:lang w:val="de-DE"/>
        </w:rPr>
        <w:t>172</w:t>
      </w:r>
      <w:r w:rsidRPr="00EC6BC5">
        <w:rPr>
          <w:rFonts w:eastAsia="Arial" w:cs="Times New Roman"/>
          <w:szCs w:val="28"/>
          <w:lang w:val="de-DE"/>
        </w:rPr>
        <w:t xml:space="preserve"> cơ quan, đơn vị trực thuộc</w:t>
      </w:r>
      <w:r w:rsidR="00EC6BC5" w:rsidRPr="00EC6BC5">
        <w:rPr>
          <w:rFonts w:eastAsia="Arial" w:cs="Times New Roman"/>
          <w:szCs w:val="28"/>
          <w:lang w:val="de-DE"/>
        </w:rPr>
        <w:t>,</w:t>
      </w:r>
      <w:r w:rsidRPr="00EC6BC5">
        <w:rPr>
          <w:rFonts w:eastAsia="Arial" w:cs="Times New Roman"/>
          <w:szCs w:val="28"/>
          <w:lang w:val="de-DE"/>
        </w:rPr>
        <w:t xml:space="preserve"> kịp thời phát hiện, xử lý và chỉ đạo xử lý đối với </w:t>
      </w:r>
      <w:r w:rsidR="0027055B">
        <w:rPr>
          <w:rFonts w:eastAsia="Arial" w:cs="Times New Roman"/>
          <w:szCs w:val="28"/>
          <w:lang w:val="de-DE"/>
        </w:rPr>
        <w:t>07/</w:t>
      </w:r>
      <w:commentRangeStart w:id="32"/>
      <w:r w:rsidR="0027055B">
        <w:rPr>
          <w:rFonts w:eastAsia="Arial" w:cs="Times New Roman"/>
          <w:szCs w:val="28"/>
          <w:lang w:val="de-DE"/>
        </w:rPr>
        <w:t>07</w:t>
      </w:r>
      <w:commentRangeEnd w:id="32"/>
      <w:r w:rsidR="00BC479F">
        <w:rPr>
          <w:rStyle w:val="CommentReference"/>
          <w:rFonts w:eastAsia="Arial" w:cs="Times New Roman"/>
          <w:lang w:val="vi-VN"/>
        </w:rPr>
        <w:commentReference w:id="32"/>
      </w:r>
      <w:r w:rsidRPr="00EC6BC5">
        <w:rPr>
          <w:rFonts w:eastAsia="Arial" w:cs="Times New Roman"/>
          <w:szCs w:val="28"/>
          <w:lang w:val="de-DE"/>
        </w:rPr>
        <w:t xml:space="preserve"> nhóm vấn đề tồn tại, hạn chế phát hiện qua kiểm tra, </w:t>
      </w:r>
      <w:r w:rsidR="00EC6BC5" w:rsidRPr="00EC6BC5">
        <w:rPr>
          <w:rFonts w:eastAsia="Arial" w:cs="Times New Roman"/>
          <w:szCs w:val="28"/>
          <w:lang w:val="de-DE"/>
        </w:rPr>
        <w:t xml:space="preserve">đạt tỷ lệ </w:t>
      </w:r>
      <w:r w:rsidR="0027055B">
        <w:rPr>
          <w:rFonts w:eastAsia="Arial" w:cs="Times New Roman"/>
          <w:szCs w:val="28"/>
          <w:lang w:val="de-DE"/>
        </w:rPr>
        <w:t>100</w:t>
      </w:r>
      <w:r w:rsidR="00EC6BC5" w:rsidRPr="00EC6BC5">
        <w:rPr>
          <w:rFonts w:eastAsia="Arial" w:cs="Times New Roman"/>
          <w:szCs w:val="28"/>
          <w:lang w:val="de-DE"/>
        </w:rPr>
        <w:t xml:space="preserve">%; </w:t>
      </w:r>
      <w:r w:rsidR="00EC6BC5">
        <w:rPr>
          <w:rFonts w:eastAsia="Arial" w:cs="Times New Roman"/>
          <w:szCs w:val="28"/>
          <w:lang w:val="de-DE"/>
        </w:rPr>
        <w:t>các địa phương đã tiến hành kiểm tra</w:t>
      </w:r>
      <w:r w:rsidR="00EC6BC5" w:rsidRPr="00BC7D45">
        <w:rPr>
          <w:rFonts w:eastAsia="Arial" w:cs="Times New Roman"/>
          <w:szCs w:val="28"/>
          <w:lang w:val="de-DE"/>
        </w:rPr>
        <w:t xml:space="preserve"> tại</w:t>
      </w:r>
      <w:r w:rsidR="00EC6BC5" w:rsidRPr="007D40B4">
        <w:rPr>
          <w:rFonts w:eastAsia="Arial" w:cs="Times New Roman"/>
          <w:color w:val="4F81BD" w:themeColor="accent1"/>
          <w:szCs w:val="28"/>
          <w:lang w:val="de-DE"/>
        </w:rPr>
        <w:t xml:space="preserve"> </w:t>
      </w:r>
      <w:r w:rsidR="009F063E" w:rsidRPr="009F063E">
        <w:rPr>
          <w:rFonts w:eastAsia="Arial" w:cs="Times New Roman"/>
          <w:szCs w:val="28"/>
          <w:lang w:val="de-DE"/>
        </w:rPr>
        <w:t>6</w:t>
      </w:r>
      <w:r w:rsidR="002A15EC">
        <w:rPr>
          <w:rFonts w:eastAsia="Arial" w:cs="Times New Roman"/>
          <w:szCs w:val="28"/>
          <w:lang w:val="de-DE"/>
        </w:rPr>
        <w:t>06</w:t>
      </w:r>
      <w:r w:rsidR="00EC6BC5" w:rsidRPr="009F063E">
        <w:rPr>
          <w:rFonts w:eastAsia="Arial" w:cs="Times New Roman"/>
          <w:szCs w:val="28"/>
          <w:lang w:val="de-DE"/>
        </w:rPr>
        <w:t xml:space="preserve"> cơ quan, đơn vị, kịp thời phát hiện, xử lý và chỉ đạo xử lý đối với </w:t>
      </w:r>
      <w:r w:rsidR="009F063E" w:rsidRPr="009F063E">
        <w:rPr>
          <w:rFonts w:eastAsia="Arial" w:cs="Times New Roman"/>
          <w:szCs w:val="28"/>
          <w:lang w:val="de-DE"/>
        </w:rPr>
        <w:t>593/</w:t>
      </w:r>
      <w:commentRangeStart w:id="33"/>
      <w:r w:rsidR="009F063E" w:rsidRPr="009F063E">
        <w:rPr>
          <w:rFonts w:eastAsia="Arial" w:cs="Times New Roman"/>
          <w:szCs w:val="28"/>
          <w:lang w:val="de-DE"/>
        </w:rPr>
        <w:t>91</w:t>
      </w:r>
      <w:r w:rsidR="002A15EC">
        <w:rPr>
          <w:rFonts w:eastAsia="Arial" w:cs="Times New Roman"/>
          <w:szCs w:val="28"/>
          <w:lang w:val="de-DE"/>
        </w:rPr>
        <w:t>2</w:t>
      </w:r>
      <w:commentRangeEnd w:id="33"/>
      <w:r w:rsidR="00BC479F">
        <w:rPr>
          <w:rStyle w:val="CommentReference"/>
          <w:rFonts w:eastAsia="Arial" w:cs="Times New Roman"/>
          <w:lang w:val="vi-VN"/>
        </w:rPr>
        <w:commentReference w:id="33"/>
      </w:r>
      <w:r w:rsidR="00EC6BC5" w:rsidRPr="009F063E">
        <w:rPr>
          <w:rFonts w:eastAsia="Arial" w:cs="Times New Roman"/>
          <w:szCs w:val="28"/>
          <w:lang w:val="de-DE"/>
        </w:rPr>
        <w:t xml:space="preserve"> nhóm vấn đề </w:t>
      </w:r>
      <w:r w:rsidR="00EC6BC5" w:rsidRPr="00637549">
        <w:rPr>
          <w:rFonts w:eastAsia="Arial" w:cs="Times New Roman"/>
          <w:szCs w:val="28"/>
          <w:lang w:val="de-DE"/>
        </w:rPr>
        <w:t xml:space="preserve">tồn tại, hạn chế phát hiện qua kiểm tra, </w:t>
      </w:r>
      <w:r w:rsidR="00EC6BC5">
        <w:rPr>
          <w:rFonts w:eastAsia="Arial" w:cs="Times New Roman"/>
          <w:szCs w:val="28"/>
          <w:lang w:val="de-DE"/>
        </w:rPr>
        <w:t xml:space="preserve">đạt tỷ lệ </w:t>
      </w:r>
      <w:r w:rsidR="009F063E">
        <w:rPr>
          <w:rFonts w:eastAsia="Arial" w:cs="Times New Roman"/>
          <w:szCs w:val="28"/>
          <w:lang w:val="de-DE"/>
        </w:rPr>
        <w:t>64.8</w:t>
      </w:r>
      <w:r w:rsidR="00EC6BC5">
        <w:rPr>
          <w:rFonts w:eastAsia="Arial" w:cs="Times New Roman"/>
          <w:szCs w:val="28"/>
          <w:lang w:val="de-DE"/>
        </w:rPr>
        <w:t xml:space="preserve">%; qua đó đã </w:t>
      </w:r>
      <w:r w:rsidRPr="00637549">
        <w:rPr>
          <w:rFonts w:eastAsia="Arial" w:cs="Times New Roman"/>
          <w:szCs w:val="28"/>
          <w:lang w:val="de-DE"/>
        </w:rPr>
        <w:t xml:space="preserve">góp phần nâng cao hiệu quả thực hiện nhiệm vụ cải cách hành chính. </w:t>
      </w:r>
    </w:p>
    <w:p w:rsidR="00D97957" w:rsidRPr="00637549" w:rsidRDefault="00D97957" w:rsidP="0010289D">
      <w:pPr>
        <w:widowControl w:val="0"/>
        <w:spacing w:before="120" w:after="120" w:line="264" w:lineRule="auto"/>
        <w:ind w:firstLine="851"/>
        <w:jc w:val="both"/>
        <w:rPr>
          <w:rFonts w:eastAsia="Arial" w:cs="Times New Roman"/>
          <w:b/>
          <w:spacing w:val="10"/>
          <w:sz w:val="26"/>
          <w:szCs w:val="26"/>
        </w:rPr>
      </w:pPr>
      <w:r w:rsidRPr="00637549">
        <w:rPr>
          <w:rFonts w:eastAsia="SimSun" w:cs="Times New Roman"/>
          <w:b/>
          <w:spacing w:val="10"/>
          <w:sz w:val="26"/>
          <w:szCs w:val="26"/>
          <w:lang w:val="de-DE"/>
        </w:rPr>
        <w:t>II. KẾT QUẢ ĐẠT ĐƯỢC</w:t>
      </w:r>
    </w:p>
    <w:p w:rsidR="00D97957" w:rsidRPr="00637549" w:rsidRDefault="00D97957" w:rsidP="0010289D">
      <w:pPr>
        <w:widowControl w:val="0"/>
        <w:spacing w:before="120" w:after="120" w:line="264" w:lineRule="auto"/>
        <w:ind w:firstLine="851"/>
        <w:jc w:val="both"/>
        <w:rPr>
          <w:rFonts w:eastAsia="SimSun" w:cs="Times New Roman"/>
          <w:b/>
          <w:bCs/>
          <w:szCs w:val="28"/>
          <w:lang w:val="de-DE"/>
        </w:rPr>
      </w:pPr>
      <w:r w:rsidRPr="00637549">
        <w:rPr>
          <w:rFonts w:eastAsia="SimSun" w:cs="Times New Roman"/>
          <w:b/>
          <w:bCs/>
          <w:szCs w:val="28"/>
          <w:lang w:val="de-DE"/>
        </w:rPr>
        <w:t>1. Cải cách thể chế</w:t>
      </w:r>
    </w:p>
    <w:p w:rsidR="00133599" w:rsidRPr="00637549" w:rsidRDefault="00133599" w:rsidP="0010289D">
      <w:pPr>
        <w:widowControl w:val="0"/>
        <w:spacing w:before="120" w:after="120" w:line="264" w:lineRule="auto"/>
        <w:ind w:firstLine="851"/>
        <w:jc w:val="both"/>
        <w:rPr>
          <w:rFonts w:cs="Times New Roman"/>
          <w:szCs w:val="28"/>
        </w:rPr>
      </w:pPr>
      <w:r w:rsidRPr="00637549">
        <w:rPr>
          <w:rFonts w:cs="Times New Roman"/>
          <w:szCs w:val="28"/>
        </w:rPr>
        <w:t xml:space="preserve">- Về công tác xây dựng và tổ chức thi hành pháp luật: </w:t>
      </w:r>
    </w:p>
    <w:p w:rsidR="00637549" w:rsidRPr="00144BFA" w:rsidRDefault="00637549" w:rsidP="0010289D">
      <w:pPr>
        <w:widowControl w:val="0"/>
        <w:spacing w:before="120" w:after="120" w:line="264" w:lineRule="auto"/>
        <w:ind w:firstLine="851"/>
        <w:jc w:val="both"/>
        <w:rPr>
          <w:rFonts w:cs="Times New Roman"/>
          <w:spacing w:val="-2"/>
          <w:szCs w:val="28"/>
        </w:rPr>
      </w:pPr>
      <w:r w:rsidRPr="00144BFA">
        <w:rPr>
          <w:rFonts w:cs="Times New Roman"/>
          <w:spacing w:val="-2"/>
          <w:szCs w:val="28"/>
        </w:rPr>
        <w:t>Công tác xây dựng và ban hành pháp luật là một trong những nội dung được ưu tiên hàng đầu trong lãnh đạo, chỉ đạo, điều hành củ</w:t>
      </w:r>
      <w:r w:rsidR="00B36CC3" w:rsidRPr="00144BFA">
        <w:rPr>
          <w:rFonts w:cs="Times New Roman"/>
          <w:spacing w:val="-2"/>
          <w:szCs w:val="28"/>
        </w:rPr>
        <w:t>a lãnh</w:t>
      </w:r>
      <w:r w:rsidRPr="00144BFA">
        <w:rPr>
          <w:rFonts w:cs="Times New Roman"/>
          <w:spacing w:val="-2"/>
          <w:szCs w:val="28"/>
        </w:rPr>
        <w:t xml:space="preserve"> đạo bộ, ngành, địa phương. Với sự chỉ đạo mạnh mẽ, quyết liệt, linh hoạt và sáng tạo của Chính phủ, Thủ tướng Chính phủ cùng với quyết tâm cao của các bộ, ngành, địa phương, công tác xây dựng, hoàn thiện pháp luật tiếp tục có những chuyển biến tích cực; nhiều điểm nghẽn về cơ chế, chính sách đã được tháo gỡ, thông thoáng, kịp thời hỗ trợ phục hồi hoạt động sản xuất kinh doanh của người dân, doanh nghiệp.</w:t>
      </w:r>
      <w:r w:rsidR="00AB4FE1" w:rsidRPr="00144BFA">
        <w:rPr>
          <w:rFonts w:cs="Times New Roman"/>
          <w:spacing w:val="-2"/>
          <w:szCs w:val="28"/>
        </w:rPr>
        <w:t xml:space="preserve"> Chính phủ đã ban hành</w:t>
      </w:r>
      <w:r w:rsidR="00AB4FE1" w:rsidRPr="00144BFA">
        <w:rPr>
          <w:spacing w:val="-2"/>
        </w:rPr>
        <w:t xml:space="preserve"> </w:t>
      </w:r>
      <w:r w:rsidR="00AB4FE1" w:rsidRPr="00144BFA">
        <w:rPr>
          <w:rFonts w:cs="Times New Roman"/>
          <w:spacing w:val="-2"/>
          <w:szCs w:val="28"/>
        </w:rPr>
        <w:t>Nghị quyết số 126/NQ-CP ngày 14/8/2023 về một số giải pháp nâng cao chất lượng công tác xây dựng, hoàn thiện hệ thống pháp luật và tổ chức thi hành pháp luật nhằm ngăn ngừa tình trạng tham nhũng, lợi ích nhóm, lợi ích cục bộ.</w:t>
      </w:r>
      <w:r w:rsidRPr="00144BFA">
        <w:rPr>
          <w:rFonts w:cs="Times New Roman"/>
          <w:spacing w:val="-2"/>
          <w:szCs w:val="28"/>
        </w:rPr>
        <w:t xml:space="preserve"> Trong Quý III/2023, các bộ, ngành đã ban hành </w:t>
      </w:r>
      <w:r w:rsidR="00F62CD9" w:rsidRPr="00144BFA">
        <w:rPr>
          <w:rFonts w:cs="Times New Roman"/>
          <w:spacing w:val="-2"/>
          <w:szCs w:val="28"/>
        </w:rPr>
        <w:t>1</w:t>
      </w:r>
      <w:r w:rsidR="0027055B" w:rsidRPr="00144BFA">
        <w:rPr>
          <w:rFonts w:cs="Times New Roman"/>
          <w:spacing w:val="-2"/>
          <w:szCs w:val="28"/>
        </w:rPr>
        <w:t>6</w:t>
      </w:r>
      <w:r w:rsidR="00513E1D" w:rsidRPr="00144BFA">
        <w:rPr>
          <w:rFonts w:cs="Times New Roman"/>
          <w:spacing w:val="-2"/>
          <w:szCs w:val="28"/>
        </w:rPr>
        <w:t>6</w:t>
      </w:r>
      <w:r w:rsidRPr="00144BFA">
        <w:rPr>
          <w:rFonts w:cs="Times New Roman"/>
          <w:spacing w:val="-2"/>
          <w:szCs w:val="28"/>
        </w:rPr>
        <w:t xml:space="preserve"> thông tư và tham mưu, trình Chính phủ </w:t>
      </w:r>
      <w:r w:rsidR="00F62CD9" w:rsidRPr="00144BFA">
        <w:rPr>
          <w:rFonts w:cs="Times New Roman"/>
          <w:spacing w:val="-2"/>
          <w:szCs w:val="28"/>
        </w:rPr>
        <w:t>3</w:t>
      </w:r>
      <w:r w:rsidR="00923A30" w:rsidRPr="00144BFA">
        <w:rPr>
          <w:rFonts w:cs="Times New Roman"/>
          <w:spacing w:val="-2"/>
          <w:szCs w:val="28"/>
        </w:rPr>
        <w:t>5</w:t>
      </w:r>
      <w:r w:rsidRPr="00144BFA">
        <w:rPr>
          <w:rFonts w:cs="Times New Roman"/>
          <w:spacing w:val="-2"/>
          <w:szCs w:val="28"/>
        </w:rPr>
        <w:t xml:space="preserve"> nghị </w:t>
      </w:r>
      <w:commentRangeStart w:id="34"/>
      <w:r w:rsidRPr="00144BFA">
        <w:rPr>
          <w:rFonts w:cs="Times New Roman"/>
          <w:spacing w:val="-2"/>
          <w:szCs w:val="28"/>
        </w:rPr>
        <w:t>định</w:t>
      </w:r>
      <w:commentRangeEnd w:id="34"/>
      <w:r w:rsidR="00BC479F">
        <w:rPr>
          <w:rStyle w:val="CommentReference"/>
          <w:rFonts w:eastAsia="Arial" w:cs="Times New Roman"/>
          <w:lang w:val="vi-VN"/>
        </w:rPr>
        <w:commentReference w:id="34"/>
      </w:r>
      <w:r w:rsidRPr="00144BFA">
        <w:rPr>
          <w:rFonts w:cs="Times New Roman"/>
          <w:spacing w:val="-2"/>
          <w:szCs w:val="28"/>
        </w:rPr>
        <w:t xml:space="preserve">; HĐND và UBND cấp tỉnh đã ban hành </w:t>
      </w:r>
      <w:r w:rsidR="00870EDC" w:rsidRPr="00144BFA">
        <w:rPr>
          <w:rFonts w:cs="Times New Roman"/>
          <w:spacing w:val="-2"/>
          <w:szCs w:val="28"/>
        </w:rPr>
        <w:t>11</w:t>
      </w:r>
      <w:r w:rsidR="00A84AF7" w:rsidRPr="00144BFA">
        <w:rPr>
          <w:rFonts w:cs="Times New Roman"/>
          <w:spacing w:val="-2"/>
          <w:szCs w:val="28"/>
        </w:rPr>
        <w:t xml:space="preserve">39 </w:t>
      </w:r>
      <w:r w:rsidRPr="00144BFA">
        <w:rPr>
          <w:rFonts w:cs="Times New Roman"/>
          <w:spacing w:val="-2"/>
          <w:szCs w:val="28"/>
        </w:rPr>
        <w:t>văn bản quy phạm pháp luật</w:t>
      </w:r>
      <w:r w:rsidR="00146F2D" w:rsidRPr="00144BFA">
        <w:rPr>
          <w:rFonts w:cs="Times New Roman"/>
          <w:spacing w:val="-2"/>
          <w:szCs w:val="28"/>
        </w:rPr>
        <w:t xml:space="preserve"> (VBQPPL)</w:t>
      </w:r>
      <w:r w:rsidRPr="00144BFA">
        <w:rPr>
          <w:rFonts w:cs="Times New Roman"/>
          <w:spacing w:val="-2"/>
          <w:szCs w:val="28"/>
        </w:rPr>
        <w:t xml:space="preserve">; HĐND và UBND cấp huyện đã ban hành khoảng </w:t>
      </w:r>
      <w:r w:rsidR="00870EDC" w:rsidRPr="00144BFA">
        <w:rPr>
          <w:rFonts w:cs="Times New Roman"/>
          <w:spacing w:val="-2"/>
          <w:szCs w:val="28"/>
        </w:rPr>
        <w:t>46</w:t>
      </w:r>
      <w:r w:rsidR="000303BD" w:rsidRPr="00144BFA">
        <w:rPr>
          <w:rFonts w:cs="Times New Roman"/>
          <w:spacing w:val="-2"/>
          <w:szCs w:val="28"/>
        </w:rPr>
        <w:t>2</w:t>
      </w:r>
      <w:r w:rsidRPr="00144BFA">
        <w:rPr>
          <w:rFonts w:cs="Times New Roman"/>
          <w:spacing w:val="-2"/>
          <w:szCs w:val="28"/>
        </w:rPr>
        <w:t xml:space="preserve"> </w:t>
      </w:r>
      <w:r w:rsidR="00146F2D" w:rsidRPr="00144BFA">
        <w:rPr>
          <w:rFonts w:cs="Times New Roman"/>
          <w:spacing w:val="-2"/>
          <w:szCs w:val="28"/>
        </w:rPr>
        <w:t xml:space="preserve">VBQPPL </w:t>
      </w:r>
      <w:r w:rsidRPr="00144BFA">
        <w:rPr>
          <w:rFonts w:cs="Times New Roman"/>
          <w:spacing w:val="-2"/>
          <w:szCs w:val="28"/>
        </w:rPr>
        <w:t>luật để điều chỉnh các mối quan hệ kinh tế - xã hội mới phát sinh, trong số đó, có nhiều văn bản liên quan</w:t>
      </w:r>
      <w:r w:rsidR="00BF2112" w:rsidRPr="00144BFA">
        <w:rPr>
          <w:rFonts w:cs="Times New Roman"/>
          <w:spacing w:val="-2"/>
          <w:szCs w:val="28"/>
        </w:rPr>
        <w:t xml:space="preserve"> trực tiếp tới công tác</w:t>
      </w:r>
      <w:r w:rsidRPr="00144BFA">
        <w:rPr>
          <w:rFonts w:cs="Times New Roman"/>
          <w:spacing w:val="-2"/>
          <w:szCs w:val="28"/>
        </w:rPr>
        <w:t xml:space="preserve"> cải cách hành chính.</w:t>
      </w:r>
    </w:p>
    <w:p w:rsidR="00D97957" w:rsidRPr="00870EDC" w:rsidRDefault="00D97957" w:rsidP="0010289D">
      <w:pPr>
        <w:widowControl w:val="0"/>
        <w:spacing w:before="120" w:after="120" w:line="264" w:lineRule="auto"/>
        <w:ind w:firstLine="851"/>
        <w:jc w:val="both"/>
        <w:rPr>
          <w:rFonts w:eastAsia="SimSun" w:cs="Times New Roman"/>
          <w:spacing w:val="-2"/>
          <w:szCs w:val="28"/>
          <w:lang w:val="de-DE"/>
        </w:rPr>
      </w:pPr>
      <w:r w:rsidRPr="00870EDC">
        <w:rPr>
          <w:rFonts w:eastAsia="SimSun" w:cs="Times New Roman"/>
          <w:spacing w:val="-2"/>
          <w:szCs w:val="28"/>
          <w:lang w:val="de-DE"/>
        </w:rPr>
        <w:t>Về xây dựng văn bản quy định chi tiết</w:t>
      </w:r>
      <w:r w:rsidR="00D316F2" w:rsidRPr="00870EDC">
        <w:rPr>
          <w:rFonts w:eastAsia="SimSun" w:cs="Times New Roman"/>
          <w:spacing w:val="-2"/>
          <w:szCs w:val="28"/>
          <w:lang w:val="de-DE"/>
        </w:rPr>
        <w:t xml:space="preserve"> các Luật, Nghị quyết</w:t>
      </w:r>
      <w:r w:rsidRPr="00870EDC">
        <w:rPr>
          <w:rFonts w:eastAsia="SimSun" w:cs="Times New Roman"/>
          <w:spacing w:val="-2"/>
          <w:szCs w:val="28"/>
          <w:lang w:val="de-DE"/>
        </w:rPr>
        <w:t xml:space="preserve">, </w:t>
      </w:r>
      <w:r w:rsidR="001E7B0D" w:rsidRPr="00870EDC">
        <w:rPr>
          <w:rFonts w:eastAsia="SimSun" w:cs="Times New Roman"/>
          <w:spacing w:val="-2"/>
          <w:szCs w:val="28"/>
          <w:lang w:val="de-DE"/>
        </w:rPr>
        <w:t xml:space="preserve">theo số liệu thống kê </w:t>
      </w:r>
      <w:r w:rsidRPr="00870EDC">
        <w:rPr>
          <w:rFonts w:eastAsia="SimSun" w:cs="Times New Roman"/>
          <w:spacing w:val="-2"/>
          <w:szCs w:val="28"/>
          <w:lang w:val="de-DE"/>
        </w:rPr>
        <w:t>tính đến</w:t>
      </w:r>
      <w:r w:rsidR="001B330E" w:rsidRPr="00870EDC">
        <w:rPr>
          <w:rFonts w:cs="Times New Roman"/>
          <w:szCs w:val="28"/>
          <w:lang w:eastAsia="x-none"/>
        </w:rPr>
        <w:t xml:space="preserve"> </w:t>
      </w:r>
      <w:r w:rsidRPr="00870EDC">
        <w:rPr>
          <w:rFonts w:eastAsia="SimSun" w:cs="Times New Roman"/>
          <w:spacing w:val="-2"/>
          <w:szCs w:val="28"/>
          <w:lang w:val="de-DE"/>
        </w:rPr>
        <w:t xml:space="preserve">ngày </w:t>
      </w:r>
      <w:r w:rsidR="00F90780" w:rsidRPr="00870EDC">
        <w:rPr>
          <w:rFonts w:eastAsia="SimSun" w:cs="Times New Roman"/>
          <w:spacing w:val="-2"/>
          <w:szCs w:val="28"/>
          <w:lang w:val="de-DE"/>
        </w:rPr>
        <w:t>21/</w:t>
      </w:r>
      <w:r w:rsidR="002E4061" w:rsidRPr="00870EDC">
        <w:rPr>
          <w:rFonts w:eastAsia="SimSun" w:cs="Times New Roman"/>
          <w:spacing w:val="-2"/>
          <w:szCs w:val="28"/>
          <w:lang w:val="de-DE"/>
        </w:rPr>
        <w:t>9</w:t>
      </w:r>
      <w:r w:rsidRPr="00870EDC">
        <w:rPr>
          <w:rFonts w:eastAsia="SimSun" w:cs="Times New Roman"/>
          <w:spacing w:val="-2"/>
          <w:szCs w:val="28"/>
          <w:lang w:val="de-DE"/>
        </w:rPr>
        <w:t xml:space="preserve">/2023, tổng số văn bản quy định chi tiết được giao là </w:t>
      </w:r>
      <w:r w:rsidR="003D6B83" w:rsidRPr="00870EDC">
        <w:rPr>
          <w:rFonts w:eastAsia="SimSun" w:cs="Times New Roman"/>
          <w:spacing w:val="-2"/>
          <w:szCs w:val="28"/>
          <w:lang w:val="de-DE"/>
        </w:rPr>
        <w:t>74</w:t>
      </w:r>
      <w:r w:rsidRPr="00870EDC">
        <w:rPr>
          <w:rFonts w:eastAsia="SimSun" w:cs="Times New Roman"/>
          <w:spacing w:val="-2"/>
          <w:szCs w:val="28"/>
          <w:lang w:val="de-DE"/>
        </w:rPr>
        <w:t xml:space="preserve"> văn bản, đã hoàn thành </w:t>
      </w:r>
      <w:r w:rsidR="003D6B83" w:rsidRPr="00870EDC">
        <w:rPr>
          <w:rFonts w:eastAsia="SimSun" w:cs="Times New Roman"/>
          <w:spacing w:val="-2"/>
          <w:szCs w:val="28"/>
          <w:lang w:val="de-DE"/>
        </w:rPr>
        <w:t>13/74</w:t>
      </w:r>
      <w:r w:rsidRPr="00870EDC">
        <w:rPr>
          <w:rFonts w:eastAsia="SimSun" w:cs="Times New Roman"/>
          <w:spacing w:val="-2"/>
          <w:szCs w:val="28"/>
          <w:lang w:val="de-DE"/>
        </w:rPr>
        <w:t xml:space="preserve"> văn bản</w:t>
      </w:r>
      <w:r w:rsidR="00137F51" w:rsidRPr="00870EDC">
        <w:rPr>
          <w:rStyle w:val="FootnoteReference"/>
          <w:rFonts w:eastAsia="SimSun" w:cs="Times New Roman"/>
          <w:spacing w:val="-2"/>
          <w:szCs w:val="28"/>
          <w:lang w:val="de-DE"/>
        </w:rPr>
        <w:footnoteReference w:id="9"/>
      </w:r>
      <w:r w:rsidR="00870EDC" w:rsidRPr="00870EDC">
        <w:rPr>
          <w:rFonts w:eastAsia="SimSun" w:cs="Times New Roman"/>
          <w:spacing w:val="-2"/>
          <w:szCs w:val="28"/>
          <w:lang w:val="de-DE"/>
        </w:rPr>
        <w:t>. Nhìn chung, trách nhiệm, hiệu quả phối hợp giữa các cơ quan, tổ chức trong xây dựng pháp luật ngày càng được cải thiện;</w:t>
      </w:r>
      <w:r w:rsidRPr="00870EDC">
        <w:rPr>
          <w:rFonts w:eastAsia="SimSun" w:cs="Times New Roman"/>
          <w:spacing w:val="-2"/>
          <w:szCs w:val="28"/>
          <w:lang w:val="de-DE"/>
        </w:rPr>
        <w:t xml:space="preserve"> phương pháp, hình thức lấy ý kiến góp ý hoàn thiện thể chế đã có nhiều đổi mới, chú trọng lấy ý kiến của chuyên gia, nhà khoa học và ý kiến của đối tượng chịu sự tác động trực tiếp của văn bản</w:t>
      </w:r>
      <w:r w:rsidR="00870EDC" w:rsidRPr="00870EDC">
        <w:rPr>
          <w:rFonts w:eastAsia="SimSun" w:cs="Times New Roman"/>
          <w:spacing w:val="-2"/>
          <w:szCs w:val="28"/>
          <w:lang w:val="de-DE"/>
        </w:rPr>
        <w:t xml:space="preserve">, theo đó, chất lượng xây dựng </w:t>
      </w:r>
      <w:r w:rsidR="00870EDC" w:rsidRPr="00870EDC">
        <w:rPr>
          <w:rFonts w:eastAsia="Arial" w:cs="Times New Roman"/>
          <w:szCs w:val="28"/>
        </w:rPr>
        <w:t>VBQPPL</w:t>
      </w:r>
      <w:r w:rsidR="00870EDC" w:rsidRPr="00870EDC">
        <w:rPr>
          <w:rFonts w:eastAsia="SimSun" w:cs="Times New Roman"/>
          <w:spacing w:val="-2"/>
          <w:szCs w:val="28"/>
          <w:lang w:val="de-DE"/>
        </w:rPr>
        <w:t xml:space="preserve"> đã từng bước được nâng lên; các đề xuất xây dựng pháp luật đã bám sát chủ trương, đường lối của Đảng, đáp ứng yêu cầu thực tiễn quản lý</w:t>
      </w:r>
      <w:r w:rsidRPr="00870EDC">
        <w:rPr>
          <w:rFonts w:eastAsia="SimSun" w:cs="Times New Roman"/>
          <w:spacing w:val="-2"/>
          <w:szCs w:val="28"/>
          <w:lang w:val="de-DE"/>
        </w:rPr>
        <w:t xml:space="preserve">. </w:t>
      </w:r>
    </w:p>
    <w:p w:rsidR="00D97957" w:rsidRPr="00555A1C" w:rsidRDefault="00A75D73" w:rsidP="0010289D">
      <w:pPr>
        <w:widowControl w:val="0"/>
        <w:spacing w:before="120" w:after="120" w:line="264" w:lineRule="auto"/>
        <w:ind w:firstLine="851"/>
        <w:jc w:val="both"/>
        <w:rPr>
          <w:rFonts w:eastAsia="SimSun" w:cs="Times New Roman"/>
          <w:szCs w:val="28"/>
          <w:lang w:val="de-DE"/>
        </w:rPr>
      </w:pPr>
      <w:r w:rsidRPr="00555A1C">
        <w:rPr>
          <w:rFonts w:cs="Times New Roman"/>
          <w:szCs w:val="28"/>
        </w:rPr>
        <w:t>Công tác</w:t>
      </w:r>
      <w:r w:rsidR="00D97957" w:rsidRPr="00555A1C">
        <w:rPr>
          <w:rFonts w:eastAsia="SimSun" w:cs="Times New Roman"/>
          <w:szCs w:val="28"/>
          <w:lang w:val="de-DE"/>
        </w:rPr>
        <w:t xml:space="preserve"> theo dõi tình hình thi hành pháp luật</w:t>
      </w:r>
      <w:r w:rsidR="00555A1C" w:rsidRPr="00555A1C">
        <w:rPr>
          <w:rFonts w:eastAsia="SimSun" w:cs="Times New Roman"/>
          <w:szCs w:val="28"/>
          <w:lang w:val="de-DE"/>
        </w:rPr>
        <w:t>, tuyên truyền, phổ biến, giáo dục pháp luật</w:t>
      </w:r>
      <w:r w:rsidR="00D97957" w:rsidRPr="00555A1C">
        <w:rPr>
          <w:rFonts w:eastAsia="SimSun" w:cs="Times New Roman"/>
          <w:szCs w:val="28"/>
          <w:lang w:val="de-DE"/>
        </w:rPr>
        <w:t xml:space="preserve"> </w:t>
      </w:r>
      <w:r w:rsidRPr="00555A1C">
        <w:rPr>
          <w:rFonts w:eastAsia="SimSun" w:cs="Times New Roman"/>
          <w:szCs w:val="28"/>
          <w:lang w:val="de-DE"/>
        </w:rPr>
        <w:t>tiếp tục được</w:t>
      </w:r>
      <w:r w:rsidR="00D97957" w:rsidRPr="00555A1C">
        <w:rPr>
          <w:rFonts w:eastAsia="SimSun" w:cs="Times New Roman"/>
          <w:szCs w:val="28"/>
          <w:lang w:val="de-DE"/>
        </w:rPr>
        <w:t xml:space="preserve"> các bộ, ngành, địa phương </w:t>
      </w:r>
      <w:r w:rsidRPr="00555A1C">
        <w:rPr>
          <w:rFonts w:eastAsia="SimSun" w:cs="Times New Roman"/>
          <w:szCs w:val="28"/>
          <w:lang w:val="de-DE"/>
        </w:rPr>
        <w:t>quan tâm chỉ đạo thực hiện</w:t>
      </w:r>
      <w:r w:rsidR="00555A1C" w:rsidRPr="00555A1C">
        <w:rPr>
          <w:rFonts w:eastAsia="SimSun" w:cs="Times New Roman"/>
          <w:szCs w:val="28"/>
          <w:lang w:val="de-DE"/>
        </w:rPr>
        <w:t>.</w:t>
      </w:r>
      <w:r w:rsidR="00D25E97" w:rsidRPr="00555A1C">
        <w:rPr>
          <w:rFonts w:eastAsia="SimSun" w:cs="Times New Roman"/>
          <w:szCs w:val="28"/>
          <w:lang w:val="de-DE"/>
        </w:rPr>
        <w:t xml:space="preserve"> </w:t>
      </w:r>
      <w:r w:rsidR="00D25E97" w:rsidRPr="00555A1C">
        <w:rPr>
          <w:rFonts w:cs="Times New Roman"/>
          <w:spacing w:val="-2"/>
          <w:szCs w:val="28"/>
          <w:shd w:val="clear" w:color="auto" w:fill="FFFFFF"/>
          <w:lang w:val="hr-HR"/>
        </w:rPr>
        <w:t>Bộ Tư pháp đ</w:t>
      </w:r>
      <w:r w:rsidR="00FC3188" w:rsidRPr="00555A1C">
        <w:rPr>
          <w:rFonts w:cs="Times New Roman"/>
          <w:spacing w:val="-2"/>
          <w:szCs w:val="28"/>
          <w:shd w:val="clear" w:color="auto" w:fill="FFFFFF"/>
          <w:lang w:val="hr-HR"/>
        </w:rPr>
        <w:t>ã</w:t>
      </w:r>
      <w:r w:rsidR="00D25E97" w:rsidRPr="00555A1C">
        <w:rPr>
          <w:rFonts w:cs="Times New Roman"/>
          <w:spacing w:val="-2"/>
          <w:szCs w:val="28"/>
          <w:shd w:val="clear" w:color="auto" w:fill="FFFFFF"/>
          <w:lang w:val="hr-HR"/>
        </w:rPr>
        <w:t xml:space="preserve"> </w:t>
      </w:r>
      <w:r w:rsidRPr="00555A1C">
        <w:t xml:space="preserve">thành lập </w:t>
      </w:r>
      <w:r w:rsidR="00555A1C">
        <w:t>đ</w:t>
      </w:r>
      <w:r w:rsidRPr="00555A1C">
        <w:t xml:space="preserve">oàn </w:t>
      </w:r>
      <w:r w:rsidR="00555A1C">
        <w:t>c</w:t>
      </w:r>
      <w:r w:rsidRPr="00555A1C">
        <w:t>ông tác liên ngành kiểm tra, điều tra, khảo sát việc thực hiện công tác theo dõi thi hành pháp luật và cắt giảm chi phí tuân thủ pháp luật</w:t>
      </w:r>
      <w:r w:rsidRPr="00555A1C">
        <w:rPr>
          <w:rStyle w:val="FootnoteReference"/>
        </w:rPr>
        <w:footnoteReference w:id="10"/>
      </w:r>
      <w:r w:rsidR="00555A1C" w:rsidRPr="00555A1C">
        <w:t>, đồng thời</w:t>
      </w:r>
      <w:r w:rsidR="00555A1C">
        <w:t xml:space="preserve"> đẩy mạnh</w:t>
      </w:r>
      <w:r w:rsidR="00555A1C" w:rsidRPr="00555A1C">
        <w:t xml:space="preserve"> triển khai thực hiện 03 đề án lớn về </w:t>
      </w:r>
      <w:r w:rsidR="00555A1C" w:rsidRPr="00555A1C">
        <w:rPr>
          <w:rFonts w:eastAsia="SimSun" w:cs="Times New Roman"/>
          <w:szCs w:val="28"/>
          <w:lang w:val="de-DE"/>
        </w:rPr>
        <w:t>phổ biến, giáo dục pháp luật</w:t>
      </w:r>
      <w:r w:rsidR="00555A1C" w:rsidRPr="00555A1C">
        <w:t xml:space="preserve"> có phạm vi tác động trên toàn quốc, gồm: (i) Đề án “Tổ chức truyền thông chính sách có tác động lớn đến xã hội trong quá trình xây dựng </w:t>
      </w:r>
      <w:r w:rsidR="00BF2112" w:rsidRPr="00870EDC">
        <w:rPr>
          <w:rFonts w:eastAsia="Arial" w:cs="Times New Roman"/>
          <w:szCs w:val="28"/>
        </w:rPr>
        <w:t>VBQPPL</w:t>
      </w:r>
      <w:r w:rsidR="00555A1C" w:rsidRPr="00555A1C">
        <w:t xml:space="preserve"> giai đoạn 2022 - 2027”; (ii) Đề án “Thí điểm đổi mới hoạt động đánh giá hiệu quả công tác</w:t>
      </w:r>
      <w:r w:rsidR="00BF2112">
        <w:t xml:space="preserve"> phổ biến, giáo dục pháp luật</w:t>
      </w:r>
      <w:r w:rsidR="00555A1C" w:rsidRPr="00555A1C">
        <w:t>”; (iii) Đề án “Tăng cường năng lực tiếp cận pháp luật của người dân”</w:t>
      </w:r>
      <w:r w:rsidRPr="00555A1C">
        <w:t>.</w:t>
      </w:r>
    </w:p>
    <w:p w:rsidR="001B330E" w:rsidRPr="000F7645" w:rsidRDefault="001B330E" w:rsidP="0010289D">
      <w:pPr>
        <w:widowControl w:val="0"/>
        <w:spacing w:before="120" w:after="120" w:line="264" w:lineRule="auto"/>
        <w:ind w:firstLine="851"/>
        <w:jc w:val="both"/>
        <w:rPr>
          <w:rFonts w:cs="Times New Roman"/>
          <w:szCs w:val="28"/>
        </w:rPr>
      </w:pPr>
      <w:bookmarkStart w:id="35" w:name="_Hlk146290780"/>
      <w:r w:rsidRPr="00146F2D">
        <w:rPr>
          <w:rFonts w:cs="Times New Roman"/>
          <w:szCs w:val="28"/>
        </w:rPr>
        <w:t xml:space="preserve">- </w:t>
      </w:r>
      <w:r w:rsidR="00146F2D" w:rsidRPr="00146F2D">
        <w:rPr>
          <w:rFonts w:cs="Times New Roman"/>
          <w:szCs w:val="28"/>
        </w:rPr>
        <w:t>Công tác</w:t>
      </w:r>
      <w:r w:rsidRPr="00146F2D">
        <w:rPr>
          <w:rFonts w:cs="Times New Roman"/>
          <w:szCs w:val="28"/>
        </w:rPr>
        <w:t xml:space="preserve"> kiểm tra, rà soát </w:t>
      </w:r>
      <w:r w:rsidR="00146F2D" w:rsidRPr="00146F2D">
        <w:rPr>
          <w:rFonts w:cs="Times New Roman"/>
          <w:szCs w:val="28"/>
        </w:rPr>
        <w:t xml:space="preserve">VBQPPL tiếp tục được các </w:t>
      </w:r>
      <w:r w:rsidRPr="00146F2D">
        <w:rPr>
          <w:rFonts w:cs="Times New Roman"/>
          <w:szCs w:val="28"/>
        </w:rPr>
        <w:t xml:space="preserve">bộ, ngành, địa phương tích cực triển khai </w:t>
      </w:r>
      <w:r w:rsidR="00146F2D" w:rsidRPr="00146F2D">
        <w:rPr>
          <w:rFonts w:cs="Times New Roman"/>
          <w:szCs w:val="28"/>
        </w:rPr>
        <w:t>bám sát</w:t>
      </w:r>
      <w:r w:rsidRPr="00146F2D">
        <w:rPr>
          <w:rFonts w:cs="Times New Roman"/>
          <w:szCs w:val="28"/>
        </w:rPr>
        <w:t xml:space="preserve"> kế hoạch năm hoặc theo chuyên đề</w:t>
      </w:r>
      <w:r w:rsidR="00564A78" w:rsidRPr="00146F2D">
        <w:rPr>
          <w:rFonts w:cs="Times New Roman"/>
          <w:szCs w:val="28"/>
        </w:rPr>
        <w:t xml:space="preserve">, qua đó </w:t>
      </w:r>
      <w:r w:rsidR="00564A78" w:rsidRPr="00146F2D">
        <w:rPr>
          <w:rFonts w:eastAsia="SimSun" w:cs="Times New Roman"/>
          <w:szCs w:val="28"/>
          <w:lang w:val="de-DE"/>
        </w:rPr>
        <w:t xml:space="preserve">góp phần nâng cao tính minh bạch, thống nhất, đồng bộ của hệ thống </w:t>
      </w:r>
      <w:r w:rsidR="007D1D17" w:rsidRPr="00146F2D">
        <w:rPr>
          <w:rFonts w:eastAsia="Arial" w:cs="Times New Roman"/>
          <w:szCs w:val="28"/>
        </w:rPr>
        <w:t>VBQPPL</w:t>
      </w:r>
      <w:r w:rsidRPr="00146F2D">
        <w:rPr>
          <w:rFonts w:cs="Times New Roman"/>
          <w:szCs w:val="28"/>
        </w:rPr>
        <w:t>.</w:t>
      </w:r>
      <w:r w:rsidRPr="007D40B4">
        <w:rPr>
          <w:rFonts w:cs="Times New Roman"/>
          <w:color w:val="4F81BD" w:themeColor="accent1"/>
          <w:szCs w:val="28"/>
        </w:rPr>
        <w:t xml:space="preserve"> </w:t>
      </w:r>
      <w:bookmarkEnd w:id="35"/>
      <w:r w:rsidR="000F7645" w:rsidRPr="000F7645">
        <w:rPr>
          <w:rFonts w:cs="Times New Roman"/>
          <w:szCs w:val="28"/>
        </w:rPr>
        <w:t>Tổ công tác của Thủ tướng Chính phủ về rà soát văn bản quy phạm pháp luật đã chủ trì, phối hợp với các bộ, ngành liên quan tổ chức các cuộc họp cho ý kiến độc lập, chuyên sâu về kết quả rà soát và đề xuất xử lý của các bộ, cơ quan ngang bộ</w:t>
      </w:r>
      <w:r w:rsidR="00737944">
        <w:rPr>
          <w:rFonts w:cs="Times New Roman"/>
          <w:szCs w:val="28"/>
        </w:rPr>
        <w:t xml:space="preserve"> </w:t>
      </w:r>
      <w:r w:rsidR="000F7645" w:rsidRPr="000F7645">
        <w:rPr>
          <w:rFonts w:cs="Times New Roman"/>
          <w:szCs w:val="28"/>
        </w:rPr>
        <w:t>theo từng lĩnh vực, nhóm lĩnh vực quản lý nhà nước. Theo đó, trong quý III/2023,</w:t>
      </w:r>
      <w:r w:rsidR="000F7645" w:rsidRPr="000F7645">
        <w:t xml:space="preserve"> </w:t>
      </w:r>
      <w:r w:rsidR="000F7645" w:rsidRPr="000F7645">
        <w:rPr>
          <w:rFonts w:cs="Times New Roman"/>
          <w:szCs w:val="28"/>
        </w:rPr>
        <w:t>Bộ Tư pháp tổ chức 08 cuộc họp cho ý kiến về kết quả rà soát và đề xuất xử lý văn bản của 14 Bộ</w:t>
      </w:r>
      <w:r w:rsidR="000F7645" w:rsidRPr="000F7645">
        <w:rPr>
          <w:rStyle w:val="FootnoteReference"/>
          <w:rFonts w:cs="Times New Roman"/>
          <w:szCs w:val="28"/>
        </w:rPr>
        <w:footnoteReference w:id="11"/>
      </w:r>
      <w:r w:rsidR="009F1D03">
        <w:rPr>
          <w:rFonts w:cs="Times New Roman"/>
          <w:szCs w:val="28"/>
        </w:rPr>
        <w:t>, đến nay</w:t>
      </w:r>
      <w:r w:rsidR="009F1D03" w:rsidRPr="009F1D03">
        <w:t xml:space="preserve"> </w:t>
      </w:r>
      <w:r w:rsidR="009F1D03">
        <w:rPr>
          <w:rFonts w:cs="Times New Roman"/>
          <w:szCs w:val="28"/>
        </w:rPr>
        <w:t xml:space="preserve">đa số các </w:t>
      </w:r>
      <w:r w:rsidR="009F1D03" w:rsidRPr="009F1D03">
        <w:rPr>
          <w:rFonts w:cs="Times New Roman"/>
          <w:szCs w:val="28"/>
        </w:rPr>
        <w:t>bộ, ngành đã có cập nhật, chỉnh lý kết quả rà soát t</w:t>
      </w:r>
      <w:r w:rsidR="009F1D03">
        <w:rPr>
          <w:rFonts w:cs="Times New Roman"/>
          <w:szCs w:val="28"/>
        </w:rPr>
        <w:t>rên cơ sở</w:t>
      </w:r>
      <w:r w:rsidR="009F1D03" w:rsidRPr="009F1D03">
        <w:rPr>
          <w:rFonts w:cs="Times New Roman"/>
          <w:szCs w:val="28"/>
        </w:rPr>
        <w:t xml:space="preserve"> ý kiến góp ý tại </w:t>
      </w:r>
      <w:r w:rsidR="009F1D03">
        <w:rPr>
          <w:rFonts w:cs="Times New Roman"/>
          <w:szCs w:val="28"/>
        </w:rPr>
        <w:t xml:space="preserve">các </w:t>
      </w:r>
      <w:r w:rsidR="009F1D03" w:rsidRPr="009F1D03">
        <w:rPr>
          <w:rFonts w:cs="Times New Roman"/>
          <w:szCs w:val="28"/>
        </w:rPr>
        <w:t xml:space="preserve">cuộc họp </w:t>
      </w:r>
      <w:r w:rsidR="009F1D03">
        <w:rPr>
          <w:rFonts w:cs="Times New Roman"/>
          <w:szCs w:val="28"/>
        </w:rPr>
        <w:t>này để bảo đảm tính chính xác, khách quan, khoa học, bám sát thực tiễn.</w:t>
      </w:r>
    </w:p>
    <w:p w:rsidR="00371A46" w:rsidRPr="00371A46" w:rsidRDefault="00564A78" w:rsidP="0010289D">
      <w:pPr>
        <w:widowControl w:val="0"/>
        <w:spacing w:before="120" w:after="120" w:line="264" w:lineRule="auto"/>
        <w:ind w:firstLine="851"/>
        <w:jc w:val="both"/>
        <w:rPr>
          <w:rFonts w:eastAsia="SimSun" w:cs="Times New Roman"/>
          <w:szCs w:val="28"/>
          <w:lang w:val="de-DE"/>
        </w:rPr>
      </w:pPr>
      <w:bookmarkStart w:id="36" w:name="_Hlk146290828"/>
      <w:r w:rsidRPr="00371A46">
        <w:rPr>
          <w:rFonts w:cs="Times New Roman"/>
          <w:szCs w:val="28"/>
        </w:rPr>
        <w:t xml:space="preserve">Theo thống kê </w:t>
      </w:r>
      <w:r w:rsidR="00592246" w:rsidRPr="00371A46">
        <w:rPr>
          <w:rFonts w:cs="Times New Roman"/>
          <w:szCs w:val="28"/>
        </w:rPr>
        <w:t>trong quý III/2023</w:t>
      </w:r>
      <w:r w:rsidRPr="00371A46">
        <w:rPr>
          <w:rFonts w:cs="Times New Roman"/>
          <w:szCs w:val="28"/>
        </w:rPr>
        <w:t>,</w:t>
      </w:r>
      <w:r w:rsidR="00D97957" w:rsidRPr="00371A46">
        <w:rPr>
          <w:rFonts w:eastAsia="SimSun" w:cs="Times New Roman"/>
          <w:szCs w:val="28"/>
          <w:lang w:val="de-DE"/>
        </w:rPr>
        <w:t xml:space="preserve"> trên cơ sở kết quả kiểm tra, rà soát, các bộ, ngành đã tổng hợp được </w:t>
      </w:r>
      <w:r w:rsidR="00592246" w:rsidRPr="00371A46">
        <w:rPr>
          <w:rFonts w:eastAsia="SimSun" w:cs="Times New Roman"/>
          <w:szCs w:val="28"/>
          <w:lang w:val="de-DE"/>
        </w:rPr>
        <w:t>19</w:t>
      </w:r>
      <w:r w:rsidR="003D6B83" w:rsidRPr="00371A46">
        <w:rPr>
          <w:rFonts w:eastAsia="SimSun" w:cs="Times New Roman"/>
          <w:szCs w:val="28"/>
          <w:lang w:val="de-DE"/>
        </w:rPr>
        <w:t>0</w:t>
      </w:r>
      <w:r w:rsidR="00D97957" w:rsidRPr="00371A46">
        <w:rPr>
          <w:rFonts w:eastAsia="SimSun" w:cs="Times New Roman"/>
          <w:szCs w:val="28"/>
          <w:lang w:val="de-DE"/>
        </w:rPr>
        <w:t xml:space="preserve"> </w:t>
      </w:r>
      <w:r w:rsidR="00592246" w:rsidRPr="00371A46">
        <w:rPr>
          <w:rFonts w:eastAsia="SimSun" w:cs="Times New Roman"/>
          <w:szCs w:val="28"/>
          <w:lang w:val="de-DE"/>
        </w:rPr>
        <w:t>VBQPPL</w:t>
      </w:r>
      <w:r w:rsidR="00D97957" w:rsidRPr="00371A46">
        <w:rPr>
          <w:rFonts w:eastAsia="SimSun" w:cs="Times New Roman"/>
          <w:szCs w:val="28"/>
          <w:vertAlign w:val="superscript"/>
          <w:lang w:val="de-DE"/>
        </w:rPr>
        <w:footnoteReference w:id="12"/>
      </w:r>
      <w:r w:rsidR="00D97957" w:rsidRPr="00371A46">
        <w:rPr>
          <w:rFonts w:eastAsia="SimSun" w:cs="Times New Roman"/>
          <w:szCs w:val="28"/>
          <w:lang w:val="de-DE"/>
        </w:rPr>
        <w:t xml:space="preserve"> cần phải xử lý (sửa đổi, bổ sung, thay thế hoặc công bố hết hiệu lực)</w:t>
      </w:r>
      <w:r w:rsidR="00592246" w:rsidRPr="00371A46">
        <w:rPr>
          <w:rFonts w:eastAsia="SimSun" w:cs="Times New Roman"/>
          <w:szCs w:val="28"/>
          <w:lang w:val="de-DE"/>
        </w:rPr>
        <w:t>, số VBQPPL có kiến nghị xử lý đã được xử</w:t>
      </w:r>
      <w:r w:rsidR="00C12A32">
        <w:rPr>
          <w:rFonts w:eastAsia="SimSun" w:cs="Times New Roman"/>
          <w:szCs w:val="28"/>
          <w:lang w:val="de-DE"/>
        </w:rPr>
        <w:t xml:space="preserve"> lý xong là </w:t>
      </w:r>
      <w:r w:rsidR="00592246" w:rsidRPr="00371A46">
        <w:rPr>
          <w:rFonts w:eastAsia="SimSun" w:cs="Times New Roman"/>
          <w:szCs w:val="28"/>
          <w:lang w:val="de-DE"/>
        </w:rPr>
        <w:t>18</w:t>
      </w:r>
      <w:r w:rsidR="003D6B83" w:rsidRPr="00371A46">
        <w:rPr>
          <w:rFonts w:eastAsia="SimSun" w:cs="Times New Roman"/>
          <w:szCs w:val="28"/>
          <w:lang w:val="de-DE"/>
        </w:rPr>
        <w:t>6</w:t>
      </w:r>
      <w:r w:rsidR="00D97957" w:rsidRPr="00371A46">
        <w:rPr>
          <w:rFonts w:eastAsia="SimSun" w:cs="Times New Roman"/>
          <w:szCs w:val="28"/>
          <w:lang w:val="de-DE"/>
        </w:rPr>
        <w:t xml:space="preserve">. Tại địa phương, </w:t>
      </w:r>
      <w:r w:rsidR="00371A46" w:rsidRPr="00371A46">
        <w:rPr>
          <w:rFonts w:eastAsia="SimSun" w:cs="Times New Roman"/>
          <w:szCs w:val="28"/>
          <w:lang w:val="de-DE"/>
        </w:rPr>
        <w:t xml:space="preserve">trên cơ sở kết quả kiểm tra, rà soát, </w:t>
      </w:r>
      <w:bookmarkStart w:id="37" w:name="_Hlk146298783"/>
      <w:r w:rsidR="00371A46" w:rsidRPr="00371A46">
        <w:rPr>
          <w:rFonts w:eastAsia="SimSun" w:cs="Times New Roman"/>
          <w:szCs w:val="28"/>
          <w:lang w:val="de-DE"/>
        </w:rPr>
        <w:t xml:space="preserve">các địa phương đã tổng hợp được </w:t>
      </w:r>
      <w:r w:rsidR="000303BD">
        <w:rPr>
          <w:rFonts w:eastAsia="SimSun" w:cs="Times New Roman"/>
          <w:szCs w:val="28"/>
          <w:lang w:val="de-DE"/>
        </w:rPr>
        <w:t>77</w:t>
      </w:r>
      <w:r w:rsidR="00D97957" w:rsidRPr="00371A46">
        <w:rPr>
          <w:rFonts w:eastAsia="SimSun" w:cs="Times New Roman"/>
          <w:szCs w:val="28"/>
          <w:lang w:val="de-DE"/>
        </w:rPr>
        <w:t xml:space="preserve"> văn bản cần phải xử lý sau kiểm tra,</w:t>
      </w:r>
      <w:r w:rsidR="00371A46" w:rsidRPr="00371A46">
        <w:rPr>
          <w:rFonts w:eastAsia="SimSun" w:cs="Times New Roman"/>
          <w:szCs w:val="28"/>
          <w:lang w:val="de-DE"/>
        </w:rPr>
        <w:t xml:space="preserve"> trong đó, số VBQPPL có kiến nghị xử lý đã được xử lý xong là </w:t>
      </w:r>
      <w:r w:rsidR="000303BD">
        <w:rPr>
          <w:rFonts w:eastAsia="SimSun" w:cs="Times New Roman"/>
          <w:szCs w:val="28"/>
          <w:lang w:val="de-DE"/>
        </w:rPr>
        <w:t>37</w:t>
      </w:r>
      <w:r w:rsidR="00371A46" w:rsidRPr="00371A46">
        <w:rPr>
          <w:rFonts w:eastAsia="SimSun" w:cs="Times New Roman"/>
          <w:szCs w:val="28"/>
          <w:lang w:val="de-DE"/>
        </w:rPr>
        <w:t>/</w:t>
      </w:r>
      <w:r w:rsidR="000303BD">
        <w:rPr>
          <w:rFonts w:eastAsia="SimSun" w:cs="Times New Roman"/>
          <w:szCs w:val="28"/>
          <w:lang w:val="de-DE"/>
        </w:rPr>
        <w:t>77</w:t>
      </w:r>
      <w:r w:rsidR="00371A46" w:rsidRPr="00371A46">
        <w:rPr>
          <w:rFonts w:eastAsia="SimSun" w:cs="Times New Roman"/>
          <w:szCs w:val="28"/>
          <w:lang w:val="de-DE"/>
        </w:rPr>
        <w:t>;</w:t>
      </w:r>
      <w:r w:rsidR="00D97957" w:rsidRPr="00371A46">
        <w:rPr>
          <w:rFonts w:eastAsia="SimSun" w:cs="Times New Roman"/>
          <w:szCs w:val="28"/>
          <w:lang w:val="de-DE"/>
        </w:rPr>
        <w:t xml:space="preserve"> </w:t>
      </w:r>
      <w:r w:rsidR="00870EDC" w:rsidRPr="00371A46">
        <w:rPr>
          <w:rFonts w:eastAsia="SimSun" w:cs="Times New Roman"/>
          <w:szCs w:val="28"/>
          <w:lang w:val="de-DE"/>
        </w:rPr>
        <w:t>7</w:t>
      </w:r>
      <w:r w:rsidR="000303BD">
        <w:rPr>
          <w:rFonts w:eastAsia="SimSun" w:cs="Times New Roman"/>
          <w:szCs w:val="28"/>
          <w:lang w:val="de-DE"/>
        </w:rPr>
        <w:t>39</w:t>
      </w:r>
      <w:r w:rsidR="00D97957" w:rsidRPr="00371A46">
        <w:rPr>
          <w:rFonts w:eastAsia="SimSun" w:cs="Times New Roman"/>
          <w:szCs w:val="28"/>
          <w:lang w:val="de-DE"/>
        </w:rPr>
        <w:t xml:space="preserve"> văn bản cần phải xử lý sau rà soát</w:t>
      </w:r>
      <w:r w:rsidR="00371A46" w:rsidRPr="00371A46">
        <w:rPr>
          <w:rFonts w:eastAsia="SimSun" w:cs="Times New Roman"/>
          <w:szCs w:val="28"/>
          <w:lang w:val="de-DE"/>
        </w:rPr>
        <w:t>, trong đó, số VBQPPL có kiến nghị xử lý đã được xử lý xong là 661/7</w:t>
      </w:r>
      <w:r w:rsidR="000303BD">
        <w:rPr>
          <w:rFonts w:eastAsia="SimSun" w:cs="Times New Roman"/>
          <w:szCs w:val="28"/>
          <w:lang w:val="de-DE"/>
        </w:rPr>
        <w:t>39</w:t>
      </w:r>
      <w:r w:rsidR="00371A46" w:rsidRPr="00371A46">
        <w:rPr>
          <w:rFonts w:eastAsia="SimSun" w:cs="Times New Roman"/>
          <w:szCs w:val="28"/>
          <w:lang w:val="de-DE"/>
        </w:rPr>
        <w:t>.</w:t>
      </w:r>
      <w:bookmarkEnd w:id="37"/>
    </w:p>
    <w:bookmarkEnd w:id="36"/>
    <w:p w:rsidR="00D97957" w:rsidRPr="00BF2112" w:rsidRDefault="00D97957" w:rsidP="0010289D">
      <w:pPr>
        <w:widowControl w:val="0"/>
        <w:spacing w:before="120" w:after="120" w:line="264" w:lineRule="auto"/>
        <w:ind w:firstLine="851"/>
        <w:jc w:val="both"/>
        <w:rPr>
          <w:rFonts w:eastAsia="SimSun" w:cs="Times New Roman"/>
          <w:b/>
          <w:bCs/>
          <w:szCs w:val="28"/>
          <w:lang w:val="de-DE"/>
        </w:rPr>
      </w:pPr>
      <w:r w:rsidRPr="00BF2112">
        <w:rPr>
          <w:rFonts w:eastAsia="SimSun" w:cs="Times New Roman"/>
          <w:b/>
          <w:bCs/>
          <w:szCs w:val="28"/>
          <w:lang w:val="de-DE"/>
        </w:rPr>
        <w:t>2. Cải cách thủ tục hành chính (TTHC)</w:t>
      </w:r>
    </w:p>
    <w:p w:rsidR="005E59BC" w:rsidRDefault="00D97957" w:rsidP="0010289D">
      <w:pPr>
        <w:widowControl w:val="0"/>
        <w:spacing w:before="120" w:after="120" w:line="264" w:lineRule="auto"/>
        <w:ind w:firstLine="851"/>
        <w:jc w:val="both"/>
      </w:pPr>
      <w:bookmarkStart w:id="38" w:name="_Hlk146290945"/>
      <w:r w:rsidRPr="00DC1DA3">
        <w:rPr>
          <w:rFonts w:eastAsia="Arial" w:cs="Times New Roman"/>
          <w:szCs w:val="28"/>
          <w:lang w:val="nl-NL"/>
        </w:rPr>
        <w:t xml:space="preserve">Trong </w:t>
      </w:r>
      <w:r w:rsidR="00DC1DA3" w:rsidRPr="00DC1DA3">
        <w:rPr>
          <w:rFonts w:eastAsia="Arial" w:cs="Times New Roman"/>
          <w:szCs w:val="28"/>
          <w:lang w:val="nl-NL"/>
        </w:rPr>
        <w:t>quý III/</w:t>
      </w:r>
      <w:r w:rsidRPr="00DC1DA3">
        <w:rPr>
          <w:rFonts w:eastAsia="Arial" w:cs="Times New Roman"/>
          <w:szCs w:val="28"/>
          <w:lang w:val="nl-NL"/>
        </w:rPr>
        <w:t xml:space="preserve">2023, </w:t>
      </w:r>
      <w:r w:rsidR="00DC1DA3" w:rsidRPr="00DC1DA3">
        <w:rPr>
          <w:rFonts w:eastAsia="Arial" w:cs="Times New Roman"/>
          <w:szCs w:val="28"/>
          <w:lang w:val="nl-NL"/>
        </w:rPr>
        <w:t>c</w:t>
      </w:r>
      <w:r w:rsidR="00DC1DA3" w:rsidRPr="00DC1DA3">
        <w:t xml:space="preserve">ông tác cải cách TTHC là một trong những nội dung tiếp tục được Chính phủ, Thủ tướng Chính phủ quan tâm chỉ đạo các bộ, ngành, địa phương tập trung thực hiện rà soát, cắt giảm, đơn giản hóa quy định TTHC, </w:t>
      </w:r>
      <w:r w:rsidR="00DC1DA3" w:rsidRPr="00DC1DA3">
        <w:rPr>
          <w:rFonts w:eastAsia="Arial" w:cs="Times New Roman"/>
          <w:szCs w:val="28"/>
          <w:lang w:val="de-DE"/>
        </w:rPr>
        <w:t xml:space="preserve">rà soát, cắt giảm, đơn giản hóa quy định liên quan đến hoạt động kinh doanh, </w:t>
      </w:r>
      <w:r w:rsidR="00DC1DA3" w:rsidRPr="00DC1DA3">
        <w:t>tháo gỡ khó khăn cho sản xuất, thúc đẩy phát triển kinh tế;</w:t>
      </w:r>
      <w:r w:rsidR="0039186C" w:rsidRPr="00DC1DA3">
        <w:rPr>
          <w:rFonts w:cs="Times New Roman"/>
          <w:szCs w:val="28"/>
        </w:rPr>
        <w:t xml:space="preserve"> đổi mới thực hiện cơ chế một cửa, một cửa liên thông để nâng cao hiệu quả giải quyết </w:t>
      </w:r>
      <w:r w:rsidR="00DC1DA3" w:rsidRPr="00DC1DA3">
        <w:rPr>
          <w:rFonts w:cs="Times New Roman"/>
          <w:szCs w:val="28"/>
        </w:rPr>
        <w:t>TTHC</w:t>
      </w:r>
      <w:r w:rsidR="0039186C" w:rsidRPr="00DC1DA3">
        <w:rPr>
          <w:rFonts w:cs="Times New Roman"/>
          <w:szCs w:val="28"/>
        </w:rPr>
        <w:t xml:space="preserve"> cho người dân, doanh nghiệp</w:t>
      </w:r>
      <w:bookmarkEnd w:id="38"/>
      <w:r w:rsidR="00DC1DA3" w:rsidRPr="00DC1DA3">
        <w:rPr>
          <w:rFonts w:eastAsia="Arial" w:cs="Times New Roman"/>
          <w:szCs w:val="28"/>
          <w:lang w:val="nl-NL"/>
        </w:rPr>
        <w:t>,</w:t>
      </w:r>
      <w:r w:rsidRPr="00DC1DA3">
        <w:rPr>
          <w:rFonts w:eastAsia="Arial" w:cs="Times New Roman"/>
          <w:szCs w:val="28"/>
          <w:lang w:val="de-DE"/>
        </w:rPr>
        <w:t>...</w:t>
      </w:r>
      <w:r w:rsidR="005E59BC">
        <w:t xml:space="preserve"> </w:t>
      </w:r>
      <w:r w:rsidR="00B34477">
        <w:t xml:space="preserve">Thủ tướng Chính phủ đã ban hành </w:t>
      </w:r>
      <w:bookmarkStart w:id="39" w:name="_Hlk146291045"/>
      <w:r w:rsidR="00B34477">
        <w:t xml:space="preserve">Chỉ thị số 23/CT-TTg ngày 09/7/2023 về việc đẩy mạnh cải cách thủ tục hành chính cấp Phiếu lý lịch tư pháp tạo thuận lợi cho người dân, doanh nghiệp; Công điện số 644/CĐ-TTg ngày 13/7/2023 về việc chấn chỉnh, tăng cường trách nhiệm và nâng cao hiệu quả công tác cải cách thủ tục hành chính, kịp thời tháo gỡ vướng mắc, khó khăn cho người dân, doanh nghiệp; </w:t>
      </w:r>
      <w:r w:rsidR="005E59BC">
        <w:t>thành lập Tổ công tác cải cách TTHC của Thủ tướng Chính phủ</w:t>
      </w:r>
      <w:bookmarkEnd w:id="39"/>
      <w:r w:rsidR="005E59BC">
        <w:rPr>
          <w:rStyle w:val="FootnoteReference"/>
        </w:rPr>
        <w:footnoteReference w:id="13"/>
      </w:r>
      <w:r w:rsidR="005E59BC" w:rsidRPr="005E59BC">
        <w:t xml:space="preserve"> </w:t>
      </w:r>
      <w:r w:rsidR="005E59BC">
        <w:t>để chỉ đạo, đôn đốc các bộ, ngành, địa phương triển khai thực hiện các nhiệm vụ cải cách TTHC, tăng cường kỷ luật, kỷ cương hành chính và nâng cao năng lực phản ứng chính sách.</w:t>
      </w:r>
    </w:p>
    <w:p w:rsidR="00B2083D" w:rsidRPr="007D40B4" w:rsidRDefault="00B2083D" w:rsidP="0010289D">
      <w:pPr>
        <w:widowControl w:val="0"/>
        <w:spacing w:before="120" w:after="120" w:line="264" w:lineRule="auto"/>
        <w:ind w:firstLine="851"/>
        <w:jc w:val="both"/>
        <w:rPr>
          <w:rFonts w:cs="Times New Roman"/>
          <w:color w:val="4F81BD" w:themeColor="accent1"/>
          <w:szCs w:val="28"/>
        </w:rPr>
      </w:pPr>
      <w:r w:rsidRPr="005E59BC">
        <w:rPr>
          <w:rFonts w:cs="Times New Roman"/>
          <w:szCs w:val="28"/>
        </w:rPr>
        <w:t xml:space="preserve">- Về rà soát, đơn giản hóa quy định TTHC và các điều kiện kinh doanh: </w:t>
      </w:r>
      <w:bookmarkStart w:id="40" w:name="_Hlk146291202"/>
      <w:r w:rsidRPr="005E59BC">
        <w:rPr>
          <w:rFonts w:cs="Times New Roman"/>
          <w:szCs w:val="28"/>
        </w:rPr>
        <w:t xml:space="preserve">Theo thống kê của Văn phòng Chính phủ, </w:t>
      </w:r>
      <w:r w:rsidR="005E59BC" w:rsidRPr="005E59BC">
        <w:rPr>
          <w:rFonts w:cs="Times New Roman"/>
          <w:szCs w:val="28"/>
        </w:rPr>
        <w:t xml:space="preserve">luỹ kế từ năm 2021 </w:t>
      </w:r>
      <w:r w:rsidRPr="005E59BC">
        <w:rPr>
          <w:rFonts w:cs="Times New Roman"/>
          <w:szCs w:val="28"/>
        </w:rPr>
        <w:t xml:space="preserve">đến nay, các </w:t>
      </w:r>
      <w:r w:rsidR="007D1D17" w:rsidRPr="005E59BC">
        <w:rPr>
          <w:rFonts w:cs="Times New Roman"/>
          <w:szCs w:val="28"/>
        </w:rPr>
        <w:t>b</w:t>
      </w:r>
      <w:r w:rsidRPr="005E59BC">
        <w:rPr>
          <w:rFonts w:cs="Times New Roman"/>
          <w:szCs w:val="28"/>
        </w:rPr>
        <w:t>ộ, cơ quan đã ban hành hoặc trình cấp có thẩm quyền ban hành 1</w:t>
      </w:r>
      <w:r w:rsidR="005E59BC" w:rsidRPr="005E59BC">
        <w:rPr>
          <w:rFonts w:cs="Times New Roman"/>
          <w:szCs w:val="28"/>
        </w:rPr>
        <w:t>95</w:t>
      </w:r>
      <w:r w:rsidRPr="005E59BC">
        <w:rPr>
          <w:rFonts w:cs="Times New Roman"/>
          <w:szCs w:val="28"/>
        </w:rPr>
        <w:t xml:space="preserve"> </w:t>
      </w:r>
      <w:r w:rsidR="007D1D17" w:rsidRPr="005E59BC">
        <w:rPr>
          <w:rFonts w:cs="Times New Roman"/>
          <w:szCs w:val="28"/>
        </w:rPr>
        <w:t>VB</w:t>
      </w:r>
      <w:r w:rsidRPr="005E59BC">
        <w:rPr>
          <w:rFonts w:cs="Times New Roman"/>
          <w:szCs w:val="28"/>
        </w:rPr>
        <w:t>QPPL để cắt giảm, đơn giản hóa 2</w:t>
      </w:r>
      <w:r w:rsidR="005E59BC" w:rsidRPr="005E59BC">
        <w:rPr>
          <w:rFonts w:cs="Times New Roman"/>
          <w:szCs w:val="28"/>
        </w:rPr>
        <w:t>394</w:t>
      </w:r>
      <w:r w:rsidRPr="005E59BC">
        <w:rPr>
          <w:rFonts w:cs="Times New Roman"/>
          <w:szCs w:val="28"/>
        </w:rPr>
        <w:t xml:space="preserve"> quy định kin</w:t>
      </w:r>
      <w:r w:rsidR="007335E2" w:rsidRPr="005E59BC">
        <w:rPr>
          <w:rFonts w:cs="Times New Roman"/>
          <w:szCs w:val="28"/>
        </w:rPr>
        <w:t>h</w:t>
      </w:r>
      <w:r w:rsidRPr="005E59BC">
        <w:rPr>
          <w:rFonts w:cs="Times New Roman"/>
          <w:szCs w:val="28"/>
        </w:rPr>
        <w:t xml:space="preserve"> doanh (QĐKD)</w:t>
      </w:r>
      <w:r w:rsidR="005422E4">
        <w:rPr>
          <w:rFonts w:cs="Times New Roman"/>
          <w:szCs w:val="28"/>
        </w:rPr>
        <w:t xml:space="preserve">. Bên cạnh đó, các bộ </w:t>
      </w:r>
      <w:r w:rsidR="005422E4">
        <w:t>đã đơn giản hóa 375 TTHC/1.086 TTHC được giao tại các Nghị quyết chuyên đề của Chính phủ về đơn giản hóa TTHC, giấy tờ công dân liên quan đến quản lý dân cư (đạt 34,53%).</w:t>
      </w:r>
    </w:p>
    <w:p w:rsidR="00B2083D" w:rsidRPr="00587759" w:rsidRDefault="00B2083D" w:rsidP="0010289D">
      <w:pPr>
        <w:widowControl w:val="0"/>
        <w:spacing w:before="120" w:after="120" w:line="264" w:lineRule="auto"/>
        <w:ind w:firstLine="851"/>
        <w:jc w:val="both"/>
        <w:rPr>
          <w:rFonts w:eastAsia="Arial" w:cs="Times New Roman"/>
          <w:szCs w:val="28"/>
          <w:lang w:val="de-DE"/>
        </w:rPr>
      </w:pPr>
      <w:bookmarkStart w:id="41" w:name="_Hlk146291264"/>
      <w:bookmarkEnd w:id="40"/>
      <w:r w:rsidRPr="00587759">
        <w:rPr>
          <w:rFonts w:eastAsia="Arial" w:cs="Times New Roman"/>
          <w:szCs w:val="28"/>
          <w:lang w:val="de-DE"/>
        </w:rPr>
        <w:t>- Về rà soát, đơn giản hóa TTHC nội bộ trong hệ thống hành chính nhà nước giai đoạn 2022 - 2025:</w:t>
      </w:r>
      <w:r w:rsidR="006277C1" w:rsidRPr="00587759">
        <w:rPr>
          <w:rFonts w:eastAsia="Arial" w:cs="Times New Roman"/>
          <w:szCs w:val="28"/>
          <w:lang w:val="de-DE"/>
        </w:rPr>
        <w:t xml:space="preserve"> </w:t>
      </w:r>
      <w:r w:rsidRPr="00587759">
        <w:rPr>
          <w:rFonts w:eastAsia="Arial" w:cs="Times New Roman"/>
          <w:szCs w:val="28"/>
          <w:lang w:val="de-DE"/>
        </w:rPr>
        <w:t>Theo thống kê của Văn phòng Chính phủ, đến nay, nhiều bộ, ngành, địa phương đã công bố danh mục TTHC nội bộ thuộc phạm vi quản lý</w:t>
      </w:r>
      <w:r w:rsidR="006277C1" w:rsidRPr="00587759">
        <w:rPr>
          <w:rStyle w:val="FootnoteReference"/>
          <w:rFonts w:eastAsia="Arial" w:cs="Times New Roman"/>
          <w:szCs w:val="28"/>
          <w:lang w:val="de-DE"/>
        </w:rPr>
        <w:footnoteReference w:id="14"/>
      </w:r>
      <w:r w:rsidR="00587759" w:rsidRPr="00587759">
        <w:rPr>
          <w:rFonts w:eastAsia="Arial" w:cs="Times New Roman"/>
          <w:szCs w:val="28"/>
          <w:lang w:val="de-DE"/>
        </w:rPr>
        <w:t xml:space="preserve">; </w:t>
      </w:r>
      <w:r w:rsidR="00587759">
        <w:rPr>
          <w:rFonts w:eastAsia="Arial" w:cs="Times New Roman"/>
          <w:szCs w:val="28"/>
          <w:lang w:val="de-DE"/>
        </w:rPr>
        <w:t>theo đó</w:t>
      </w:r>
      <w:r w:rsidR="00587759" w:rsidRPr="00587759">
        <w:rPr>
          <w:rFonts w:eastAsia="Arial" w:cs="Times New Roman"/>
          <w:szCs w:val="28"/>
          <w:lang w:val="de-DE"/>
        </w:rPr>
        <w:t>,</w:t>
      </w:r>
      <w:r w:rsidR="006277C1" w:rsidRPr="00587759">
        <w:rPr>
          <w:rFonts w:eastAsia="Arial" w:cs="Times New Roman"/>
          <w:szCs w:val="28"/>
          <w:lang w:val="de-DE"/>
        </w:rPr>
        <w:t xml:space="preserve"> </w:t>
      </w:r>
      <w:r w:rsidRPr="00587759">
        <w:rPr>
          <w:rFonts w:eastAsia="Arial" w:cs="Times New Roman"/>
          <w:szCs w:val="28"/>
          <w:lang w:val="de-DE"/>
        </w:rPr>
        <w:t xml:space="preserve">số lượng TTHC nội bộ </w:t>
      </w:r>
      <w:r w:rsidR="00587759" w:rsidRPr="00587759">
        <w:t>thuộc phạm vi quản lý của 18 bộ, cơ quan ngang bộ được thống kê là 1.251 TTHC (581 TTHC nội bộ giữa các cơ quan hành chính nhà nước và 670 TTHC nội bộ trong từng bộ, cơ quan) và 2.232 TTHC nội bộ của 59 địa phương.</w:t>
      </w:r>
    </w:p>
    <w:bookmarkEnd w:id="41"/>
    <w:p w:rsidR="00B2083D" w:rsidRPr="0072192B" w:rsidRDefault="00B2083D" w:rsidP="0010289D">
      <w:pPr>
        <w:widowControl w:val="0"/>
        <w:spacing w:before="120" w:after="120" w:line="264" w:lineRule="auto"/>
        <w:ind w:firstLine="851"/>
        <w:jc w:val="both"/>
        <w:rPr>
          <w:rFonts w:eastAsia="Arial" w:cs="Times New Roman"/>
          <w:szCs w:val="28"/>
          <w:lang w:val="de-DE"/>
        </w:rPr>
      </w:pPr>
      <w:r w:rsidRPr="0072192B">
        <w:rPr>
          <w:rFonts w:eastAsia="Arial" w:cs="Times New Roman"/>
          <w:szCs w:val="28"/>
          <w:lang w:val="de-DE"/>
        </w:rPr>
        <w:t xml:space="preserve">- Về phân cấp trong giải quyết TTHC: Thực hiện Quyết định số 1015/QĐ-TTg ngày 30/8/2022 của Thủ tướng Chính phủ phê duyệt Phương án phân cấp trong giải quyết 699 TTHC thuộc phạm vi quản lý của 21 bộ, cơ quan ngang bộ. Đến nay, </w:t>
      </w:r>
      <w:bookmarkStart w:id="42" w:name="_Hlk146291325"/>
      <w:r w:rsidR="00587759" w:rsidRPr="0072192B">
        <w:t>các bộ, ngành, địa phương tiếp tục thực thi phương án phân cấp đã được Chính phủ, Thủ tướng Chính phủ phê duyệt, nâng tổng số TTHC được phân cấp trong năm 2023 l</w:t>
      </w:r>
      <w:r w:rsidR="0072192B">
        <w:t>ên</w:t>
      </w:r>
      <w:r w:rsidR="00587759" w:rsidRPr="0072192B">
        <w:t xml:space="preserve"> 89 TTHC tại 17 VBQPPL; các bộ, ngành đã sửa đổi 28 VBQPPL</w:t>
      </w:r>
      <w:r w:rsidR="0072192B" w:rsidRPr="0072192B">
        <w:rPr>
          <w:rStyle w:val="FootnoteReference"/>
        </w:rPr>
        <w:footnoteReference w:id="15"/>
      </w:r>
      <w:r w:rsidR="00587759" w:rsidRPr="0072192B">
        <w:t xml:space="preserve"> để thực thi phương án phân cấp 139 TTHC, đạt 20%. </w:t>
      </w:r>
      <w:bookmarkEnd w:id="42"/>
      <w:r w:rsidR="0072192B" w:rsidRPr="0072192B">
        <w:t xml:space="preserve">Một số bộ, ngành </w:t>
      </w:r>
      <w:r w:rsidR="0072192B" w:rsidRPr="000A5F2D">
        <w:rPr>
          <w:spacing w:val="-4"/>
        </w:rPr>
        <w:t>đạt tỷ lệ cao, như:</w:t>
      </w:r>
      <w:r w:rsidR="00587759" w:rsidRPr="000A5F2D">
        <w:rPr>
          <w:spacing w:val="-4"/>
        </w:rPr>
        <w:t xml:space="preserve"> Ngân hàng Nhà nước Việt Nam đạt 100%; 03 bộ: Nông nghiệp và Phát triển nông thôn, Lao động - Thương b</w:t>
      </w:r>
      <w:r w:rsidR="0072192B" w:rsidRPr="000A5F2D">
        <w:rPr>
          <w:spacing w:val="-4"/>
        </w:rPr>
        <w:t>i</w:t>
      </w:r>
      <w:r w:rsidR="00587759" w:rsidRPr="000A5F2D">
        <w:rPr>
          <w:spacing w:val="-4"/>
        </w:rPr>
        <w:t>nh và Xã hội và Xây dựng đạt trên 50%</w:t>
      </w:r>
      <w:r w:rsidRPr="000A5F2D">
        <w:rPr>
          <w:rFonts w:eastAsia="Arial" w:cs="Times New Roman"/>
          <w:spacing w:val="-4"/>
          <w:szCs w:val="28"/>
          <w:lang w:val="de-DE"/>
        </w:rPr>
        <w:t>.</w:t>
      </w:r>
    </w:p>
    <w:p w:rsidR="00D97957" w:rsidRPr="00643D55" w:rsidRDefault="00D97957" w:rsidP="0010289D">
      <w:pPr>
        <w:widowControl w:val="0"/>
        <w:spacing w:before="120" w:after="120" w:line="264" w:lineRule="auto"/>
        <w:ind w:firstLine="851"/>
        <w:jc w:val="both"/>
        <w:rPr>
          <w:rFonts w:eastAsia="Arial" w:cs="Times New Roman"/>
          <w:szCs w:val="28"/>
          <w:lang w:val="nl-NL"/>
        </w:rPr>
      </w:pPr>
      <w:bookmarkStart w:id="43" w:name="_Hlk146291381"/>
      <w:r w:rsidRPr="005422E4">
        <w:rPr>
          <w:rFonts w:eastAsia="Arial" w:cs="Times New Roman"/>
          <w:spacing w:val="-2"/>
          <w:szCs w:val="28"/>
          <w:shd w:val="clear" w:color="auto" w:fill="FFFFFF"/>
          <w:lang w:val="de-DE"/>
        </w:rPr>
        <w:t>- Về công bố, công khai TTHC: Từ ngày 01/</w:t>
      </w:r>
      <w:r w:rsidR="005422E4" w:rsidRPr="005422E4">
        <w:rPr>
          <w:rFonts w:eastAsia="Arial" w:cs="Times New Roman"/>
          <w:spacing w:val="-2"/>
          <w:szCs w:val="28"/>
          <w:shd w:val="clear" w:color="auto" w:fill="FFFFFF"/>
          <w:lang w:val="de-DE"/>
        </w:rPr>
        <w:t>7</w:t>
      </w:r>
      <w:r w:rsidRPr="005422E4">
        <w:rPr>
          <w:rFonts w:eastAsia="Arial" w:cs="Times New Roman"/>
          <w:spacing w:val="-2"/>
          <w:szCs w:val="28"/>
          <w:shd w:val="clear" w:color="auto" w:fill="FFFFFF"/>
          <w:lang w:val="de-DE"/>
        </w:rPr>
        <w:t>/2023 đến ngày 2</w:t>
      </w:r>
      <w:r w:rsidR="00B2083D" w:rsidRPr="005422E4">
        <w:rPr>
          <w:rFonts w:eastAsia="Arial" w:cs="Times New Roman"/>
          <w:spacing w:val="-2"/>
          <w:szCs w:val="28"/>
          <w:shd w:val="clear" w:color="auto" w:fill="FFFFFF"/>
          <w:lang w:val="de-DE"/>
        </w:rPr>
        <w:t>1</w:t>
      </w:r>
      <w:r w:rsidRPr="005422E4">
        <w:rPr>
          <w:rFonts w:eastAsia="Arial" w:cs="Times New Roman"/>
          <w:spacing w:val="-2"/>
          <w:szCs w:val="28"/>
          <w:shd w:val="clear" w:color="auto" w:fill="FFFFFF"/>
          <w:lang w:val="de-DE"/>
        </w:rPr>
        <w:t>/</w:t>
      </w:r>
      <w:r w:rsidR="005422E4" w:rsidRPr="005422E4">
        <w:rPr>
          <w:rFonts w:eastAsia="Arial" w:cs="Times New Roman"/>
          <w:spacing w:val="-2"/>
          <w:szCs w:val="28"/>
          <w:shd w:val="clear" w:color="auto" w:fill="FFFFFF"/>
          <w:lang w:val="de-DE"/>
        </w:rPr>
        <w:t>9</w:t>
      </w:r>
      <w:r w:rsidRPr="005422E4">
        <w:rPr>
          <w:rFonts w:eastAsia="Arial" w:cs="Times New Roman"/>
          <w:spacing w:val="-2"/>
          <w:szCs w:val="28"/>
          <w:shd w:val="clear" w:color="auto" w:fill="FFFFFF"/>
          <w:lang w:val="de-DE"/>
        </w:rPr>
        <w:t>/2023, các bộ, ngành, địa phương đã rà soát, ban hành</w:t>
      </w:r>
      <w:r w:rsidRPr="004B7996">
        <w:rPr>
          <w:rFonts w:eastAsia="Arial" w:cs="Times New Roman"/>
          <w:spacing w:val="-2"/>
          <w:szCs w:val="28"/>
          <w:shd w:val="clear" w:color="auto" w:fill="FFFFFF"/>
          <w:lang w:val="de-DE"/>
        </w:rPr>
        <w:t xml:space="preserve"> </w:t>
      </w:r>
      <w:r w:rsidR="00B5286D" w:rsidRPr="004B7996">
        <w:rPr>
          <w:rFonts w:eastAsia="Arial" w:cs="Times New Roman"/>
          <w:spacing w:val="-2"/>
          <w:szCs w:val="28"/>
          <w:shd w:val="clear" w:color="auto" w:fill="FFFFFF"/>
          <w:lang w:val="de-DE"/>
        </w:rPr>
        <w:t>1</w:t>
      </w:r>
      <w:r w:rsidR="004B7996" w:rsidRPr="004B7996">
        <w:rPr>
          <w:rFonts w:eastAsia="Arial" w:cs="Times New Roman"/>
          <w:spacing w:val="-2"/>
          <w:szCs w:val="28"/>
          <w:shd w:val="clear" w:color="auto" w:fill="FFFFFF"/>
          <w:lang w:val="de-DE"/>
        </w:rPr>
        <w:t>34</w:t>
      </w:r>
      <w:r w:rsidRPr="004B7996">
        <w:rPr>
          <w:rFonts w:eastAsia="Arial" w:cs="Times New Roman"/>
          <w:spacing w:val="-2"/>
          <w:szCs w:val="28"/>
          <w:shd w:val="clear" w:color="auto" w:fill="FFFFFF"/>
          <w:lang w:val="de-DE"/>
        </w:rPr>
        <w:t xml:space="preserve"> </w:t>
      </w:r>
      <w:r w:rsidRPr="005422E4">
        <w:rPr>
          <w:rFonts w:eastAsia="Arial" w:cs="Times New Roman"/>
          <w:spacing w:val="-2"/>
          <w:szCs w:val="28"/>
          <w:shd w:val="clear" w:color="auto" w:fill="FFFFFF"/>
          <w:lang w:val="de-DE"/>
        </w:rPr>
        <w:t>quyết định công bố TTHC sửa đổi, bổ sung, thay thế, bãi bỏ thuộc phạm vi quản lý</w:t>
      </w:r>
      <w:r w:rsidRPr="005422E4">
        <w:rPr>
          <w:rFonts w:eastAsia="Arial" w:cs="Times New Roman"/>
          <w:spacing w:val="-2"/>
          <w:szCs w:val="28"/>
          <w:shd w:val="clear" w:color="auto" w:fill="FFFFFF"/>
          <w:vertAlign w:val="superscript"/>
        </w:rPr>
        <w:footnoteReference w:id="16"/>
      </w:r>
      <w:r w:rsidRPr="005422E4">
        <w:rPr>
          <w:rFonts w:eastAsia="Arial" w:cs="Times New Roman"/>
          <w:spacing w:val="-2"/>
          <w:szCs w:val="28"/>
          <w:shd w:val="clear" w:color="auto" w:fill="FFFFFF"/>
          <w:lang w:val="de-DE"/>
        </w:rPr>
        <w:t xml:space="preserve">; đồng thời, </w:t>
      </w:r>
      <w:r w:rsidRPr="005422E4">
        <w:rPr>
          <w:rFonts w:eastAsia="Arial" w:cs="Times New Roman"/>
          <w:szCs w:val="28"/>
          <w:lang w:val="nl-NL"/>
        </w:rPr>
        <w:t xml:space="preserve">công khai, cập nhật danh mục và nội dung TTHC thuộc phạm vi quản lý của bộ, cơ quan, địa phương mình trên Cổng dịch vụ công quốc gia và các kênh thông tin khác theo quy định, tạo điều kiện thuận lợi cho người dân, doanh nghiệp tra cứu, tìm hiểu và thực hiện TTHC. Theo thống kê trên Cổng dịch vụ công quốc gia, tại thời điểm </w:t>
      </w:r>
      <w:r w:rsidRPr="00643D55">
        <w:rPr>
          <w:rFonts w:eastAsia="Arial" w:cs="Times New Roman"/>
          <w:szCs w:val="28"/>
          <w:lang w:val="nl-NL"/>
        </w:rPr>
        <w:t>ngày 2</w:t>
      </w:r>
      <w:r w:rsidR="00B2083D" w:rsidRPr="00643D55">
        <w:rPr>
          <w:rFonts w:eastAsia="Arial" w:cs="Times New Roman"/>
          <w:szCs w:val="28"/>
          <w:lang w:val="nl-NL"/>
        </w:rPr>
        <w:t>1</w:t>
      </w:r>
      <w:r w:rsidRPr="00643D55">
        <w:rPr>
          <w:rFonts w:eastAsia="Arial" w:cs="Times New Roman"/>
          <w:szCs w:val="28"/>
          <w:lang w:val="nl-NL"/>
        </w:rPr>
        <w:t>/</w:t>
      </w:r>
      <w:r w:rsidR="005422E4" w:rsidRPr="00643D55">
        <w:rPr>
          <w:rFonts w:eastAsia="Arial" w:cs="Times New Roman"/>
          <w:szCs w:val="28"/>
          <w:lang w:val="nl-NL"/>
        </w:rPr>
        <w:t>9</w:t>
      </w:r>
      <w:r w:rsidRPr="00643D55">
        <w:rPr>
          <w:rFonts w:eastAsia="Arial" w:cs="Times New Roman"/>
          <w:szCs w:val="28"/>
          <w:lang w:val="nl-NL"/>
        </w:rPr>
        <w:t>/2023, cả nước có 6</w:t>
      </w:r>
      <w:r w:rsidR="00643D55" w:rsidRPr="00643D55">
        <w:rPr>
          <w:rFonts w:eastAsia="Arial" w:cs="Times New Roman"/>
          <w:szCs w:val="28"/>
          <w:lang w:val="nl-NL"/>
        </w:rPr>
        <w:t>381</w:t>
      </w:r>
      <w:r w:rsidRPr="00643D55">
        <w:rPr>
          <w:rFonts w:eastAsia="Arial" w:cs="Times New Roman"/>
          <w:szCs w:val="28"/>
          <w:lang w:val="nl-NL"/>
        </w:rPr>
        <w:t xml:space="preserve"> TTHC, trong đó 38</w:t>
      </w:r>
      <w:r w:rsidR="00643D55" w:rsidRPr="00643D55">
        <w:rPr>
          <w:rFonts w:eastAsia="Arial" w:cs="Times New Roman"/>
          <w:szCs w:val="28"/>
          <w:lang w:val="nl-NL"/>
        </w:rPr>
        <w:t>1</w:t>
      </w:r>
      <w:r w:rsidR="00B5286D" w:rsidRPr="00643D55">
        <w:rPr>
          <w:rFonts w:eastAsia="Arial" w:cs="Times New Roman"/>
          <w:szCs w:val="28"/>
          <w:lang w:val="nl-NL"/>
        </w:rPr>
        <w:t>7</w:t>
      </w:r>
      <w:r w:rsidRPr="00643D55">
        <w:rPr>
          <w:rFonts w:eastAsia="Arial" w:cs="Times New Roman"/>
          <w:szCs w:val="28"/>
          <w:lang w:val="nl-NL"/>
        </w:rPr>
        <w:t xml:space="preserve"> TTHC thực hiện tại bộ, cơ quan Trung ương, 13</w:t>
      </w:r>
      <w:r w:rsidR="00643D55" w:rsidRPr="00643D55">
        <w:rPr>
          <w:rFonts w:eastAsia="Arial" w:cs="Times New Roman"/>
          <w:szCs w:val="28"/>
          <w:lang w:val="nl-NL"/>
        </w:rPr>
        <w:t>56</w:t>
      </w:r>
      <w:r w:rsidRPr="00643D55">
        <w:rPr>
          <w:rFonts w:eastAsia="Arial" w:cs="Times New Roman"/>
          <w:szCs w:val="28"/>
          <w:lang w:val="nl-NL"/>
        </w:rPr>
        <w:t xml:space="preserve"> TTHC thực hiện tại địa phương và 17</w:t>
      </w:r>
      <w:r w:rsidR="00643D55" w:rsidRPr="00643D55">
        <w:rPr>
          <w:rFonts w:eastAsia="Arial" w:cs="Times New Roman"/>
          <w:szCs w:val="28"/>
          <w:lang w:val="nl-NL"/>
        </w:rPr>
        <w:t>14</w:t>
      </w:r>
      <w:r w:rsidRPr="00643D55">
        <w:rPr>
          <w:rFonts w:eastAsia="Arial" w:cs="Times New Roman"/>
          <w:szCs w:val="28"/>
          <w:lang w:val="nl-NL"/>
        </w:rPr>
        <w:t xml:space="preserve"> TTHC ngành dọc tại địa phương.</w:t>
      </w:r>
    </w:p>
    <w:bookmarkEnd w:id="43"/>
    <w:p w:rsidR="00D97957" w:rsidRPr="004B7996" w:rsidRDefault="00D97957" w:rsidP="0010289D">
      <w:pPr>
        <w:widowControl w:val="0"/>
        <w:spacing w:before="120" w:after="120" w:line="264" w:lineRule="auto"/>
        <w:ind w:firstLine="851"/>
        <w:jc w:val="both"/>
        <w:rPr>
          <w:rFonts w:eastAsia="Arial" w:cs="Times New Roman"/>
          <w:szCs w:val="28"/>
          <w:shd w:val="clear" w:color="auto" w:fill="FFFFFF"/>
          <w:lang w:val="de-DE"/>
        </w:rPr>
      </w:pPr>
      <w:r w:rsidRPr="005422E4">
        <w:rPr>
          <w:rFonts w:eastAsia="Arial" w:cs="Times New Roman"/>
          <w:szCs w:val="28"/>
          <w:shd w:val="clear" w:color="auto" w:fill="FFFFFF"/>
          <w:lang w:val="de-DE"/>
        </w:rPr>
        <w:t xml:space="preserve">- Về vận hành Cổng dịch vụ công quốc gia: Các bộ, ngành, địa phương đã đẩy mạnh tiến độ rà soát, cấu trúc lại quy trình TTHC để tích hợp vào Cổng dịch vụ công quốc gia; tăng cường kết nối, thanh toán trực tuyến để tạo thuận lợi cho người dân, doanh nghiệp. </w:t>
      </w:r>
      <w:bookmarkStart w:id="44" w:name="_Hlk146291418"/>
      <w:r w:rsidRPr="004B7996">
        <w:rPr>
          <w:rFonts w:eastAsia="Arial" w:cs="Times New Roman"/>
          <w:szCs w:val="28"/>
          <w:shd w:val="clear" w:color="auto" w:fill="FFFFFF"/>
          <w:lang w:val="de-DE"/>
        </w:rPr>
        <w:t>Tính đến ngày 2</w:t>
      </w:r>
      <w:r w:rsidR="00B2083D" w:rsidRPr="004B7996">
        <w:rPr>
          <w:rFonts w:eastAsia="Arial" w:cs="Times New Roman"/>
          <w:szCs w:val="28"/>
          <w:shd w:val="clear" w:color="auto" w:fill="FFFFFF"/>
          <w:lang w:val="de-DE"/>
        </w:rPr>
        <w:t>1/</w:t>
      </w:r>
      <w:r w:rsidR="005422E4" w:rsidRPr="004B7996">
        <w:rPr>
          <w:rFonts w:eastAsia="Arial" w:cs="Times New Roman"/>
          <w:szCs w:val="28"/>
          <w:shd w:val="clear" w:color="auto" w:fill="FFFFFF"/>
          <w:lang w:val="de-DE"/>
        </w:rPr>
        <w:t>9</w:t>
      </w:r>
      <w:r w:rsidRPr="004B7996">
        <w:rPr>
          <w:rFonts w:eastAsia="Arial" w:cs="Times New Roman"/>
          <w:szCs w:val="28"/>
          <w:shd w:val="clear" w:color="auto" w:fill="FFFFFF"/>
          <w:lang w:val="de-DE"/>
        </w:rPr>
        <w:t>/2023, đã có 4</w:t>
      </w:r>
      <w:r w:rsidR="004B7996" w:rsidRPr="004B7996">
        <w:rPr>
          <w:rFonts w:eastAsia="Arial" w:cs="Times New Roman"/>
          <w:szCs w:val="28"/>
          <w:shd w:val="clear" w:color="auto" w:fill="FFFFFF"/>
          <w:lang w:val="de-DE"/>
        </w:rPr>
        <w:t>537</w:t>
      </w:r>
      <w:r w:rsidRPr="004B7996">
        <w:rPr>
          <w:rFonts w:eastAsia="Arial" w:cs="Times New Roman"/>
          <w:szCs w:val="28"/>
          <w:shd w:val="clear" w:color="auto" w:fill="FFFFFF"/>
          <w:lang w:val="de-DE"/>
        </w:rPr>
        <w:t xml:space="preserve"> TTHC cung cấp trực tuyến trên Cổng dịch vụ công quốc gia (2</w:t>
      </w:r>
      <w:r w:rsidR="004B7996" w:rsidRPr="004B7996">
        <w:rPr>
          <w:rFonts w:eastAsia="Arial" w:cs="Times New Roman"/>
          <w:szCs w:val="28"/>
          <w:shd w:val="clear" w:color="auto" w:fill="FFFFFF"/>
          <w:lang w:val="de-DE"/>
        </w:rPr>
        <w:t>635</w:t>
      </w:r>
      <w:r w:rsidRPr="004B7996">
        <w:rPr>
          <w:rFonts w:eastAsia="Arial" w:cs="Times New Roman"/>
          <w:szCs w:val="28"/>
          <w:shd w:val="clear" w:color="auto" w:fill="FFFFFF"/>
          <w:lang w:val="de-DE"/>
        </w:rPr>
        <w:t xml:space="preserve"> thủ tục của người dân, 2</w:t>
      </w:r>
      <w:r w:rsidR="004B7996" w:rsidRPr="004B7996">
        <w:rPr>
          <w:rFonts w:eastAsia="Arial" w:cs="Times New Roman"/>
          <w:szCs w:val="28"/>
          <w:shd w:val="clear" w:color="auto" w:fill="FFFFFF"/>
          <w:lang w:val="de-DE"/>
        </w:rPr>
        <w:t>406</w:t>
      </w:r>
      <w:r w:rsidRPr="004B7996">
        <w:rPr>
          <w:rFonts w:eastAsia="Arial" w:cs="Times New Roman"/>
          <w:szCs w:val="28"/>
          <w:shd w:val="clear" w:color="auto" w:fill="FFFFFF"/>
          <w:lang w:val="de-DE"/>
        </w:rPr>
        <w:t xml:space="preserve"> thủ tục của doanh nghiệp)</w:t>
      </w:r>
      <w:bookmarkEnd w:id="44"/>
      <w:r w:rsidRPr="004B7996">
        <w:rPr>
          <w:rFonts w:eastAsia="Arial" w:cs="Times New Roman"/>
          <w:szCs w:val="28"/>
          <w:shd w:val="clear" w:color="auto" w:fill="FFFFFF"/>
          <w:lang w:val="de-DE"/>
        </w:rPr>
        <w:t>, trong đó có nhiều dịch vụ công được người dân, doanh nghiệp quan tâm như: Đăng ký, cấp biển số xe; cấp điện mới từ lưới điện hạ áp; đổi giấy phép lái xe; cấp lại, đổi, điều chỉnh thông tin trên sổ bảo hiểm xã hội, thẻ bảo hiểm y tế,... Theo thống kê, đến ngày 2</w:t>
      </w:r>
      <w:r w:rsidR="00B2083D" w:rsidRPr="004B7996">
        <w:rPr>
          <w:rFonts w:eastAsia="Arial" w:cs="Times New Roman"/>
          <w:szCs w:val="28"/>
          <w:shd w:val="clear" w:color="auto" w:fill="FFFFFF"/>
          <w:lang w:val="de-DE"/>
        </w:rPr>
        <w:t>1/</w:t>
      </w:r>
      <w:r w:rsidR="004B7996" w:rsidRPr="004B7996">
        <w:rPr>
          <w:rFonts w:eastAsia="Arial" w:cs="Times New Roman"/>
          <w:szCs w:val="28"/>
          <w:shd w:val="clear" w:color="auto" w:fill="FFFFFF"/>
          <w:lang w:val="de-DE"/>
        </w:rPr>
        <w:t>9</w:t>
      </w:r>
      <w:r w:rsidRPr="004B7996">
        <w:rPr>
          <w:rFonts w:eastAsia="Arial" w:cs="Times New Roman"/>
          <w:szCs w:val="28"/>
          <w:shd w:val="clear" w:color="auto" w:fill="FFFFFF"/>
          <w:lang w:val="de-DE"/>
        </w:rPr>
        <w:t xml:space="preserve">/2023 đã </w:t>
      </w:r>
      <w:bookmarkStart w:id="45" w:name="_Hlk146291456"/>
      <w:r w:rsidRPr="004B7996">
        <w:rPr>
          <w:rFonts w:eastAsia="Arial" w:cs="Times New Roman"/>
          <w:szCs w:val="28"/>
          <w:shd w:val="clear" w:color="auto" w:fill="FFFFFF"/>
          <w:lang w:val="de-DE"/>
        </w:rPr>
        <w:t xml:space="preserve">có trên </w:t>
      </w:r>
      <w:r w:rsidR="00A204CB" w:rsidRPr="004B7996">
        <w:rPr>
          <w:rFonts w:eastAsia="Arial" w:cs="Times New Roman"/>
          <w:szCs w:val="28"/>
          <w:shd w:val="clear" w:color="auto" w:fill="FFFFFF"/>
          <w:lang w:val="de-DE"/>
        </w:rPr>
        <w:t>2</w:t>
      </w:r>
      <w:r w:rsidR="004B7996" w:rsidRPr="004B7996">
        <w:rPr>
          <w:rFonts w:eastAsia="Arial" w:cs="Times New Roman"/>
          <w:szCs w:val="28"/>
          <w:shd w:val="clear" w:color="auto" w:fill="FFFFFF"/>
          <w:lang w:val="de-DE"/>
        </w:rPr>
        <w:t>44</w:t>
      </w:r>
      <w:r w:rsidRPr="004B7996">
        <w:rPr>
          <w:rFonts w:eastAsia="Arial" w:cs="Times New Roman"/>
          <w:szCs w:val="28"/>
          <w:shd w:val="clear" w:color="auto" w:fill="FFFFFF"/>
          <w:lang w:val="de-DE"/>
        </w:rPr>
        <w:t xml:space="preserve"> triệu hồ sơ đồng bộ trạng thái và có </w:t>
      </w:r>
      <w:r w:rsidR="00A204CB" w:rsidRPr="004B7996">
        <w:rPr>
          <w:rFonts w:eastAsia="Arial" w:cs="Times New Roman"/>
          <w:szCs w:val="28"/>
          <w:shd w:val="clear" w:color="auto" w:fill="FFFFFF"/>
          <w:lang w:val="de-DE"/>
        </w:rPr>
        <w:t>gần</w:t>
      </w:r>
      <w:r w:rsidRPr="004B7996">
        <w:rPr>
          <w:rFonts w:eastAsia="Arial" w:cs="Times New Roman"/>
          <w:szCs w:val="28"/>
          <w:shd w:val="clear" w:color="auto" w:fill="FFFFFF"/>
          <w:lang w:val="de-DE"/>
        </w:rPr>
        <w:t xml:space="preserve"> </w:t>
      </w:r>
      <w:r w:rsidR="004B7996" w:rsidRPr="004B7996">
        <w:rPr>
          <w:rFonts w:eastAsia="Arial" w:cs="Times New Roman"/>
          <w:szCs w:val="28"/>
          <w:shd w:val="clear" w:color="auto" w:fill="FFFFFF"/>
          <w:lang w:val="de-DE"/>
        </w:rPr>
        <w:t>25</w:t>
      </w:r>
      <w:r w:rsidRPr="004B7996">
        <w:rPr>
          <w:rFonts w:eastAsia="Arial" w:cs="Times New Roman"/>
          <w:szCs w:val="28"/>
          <w:shd w:val="clear" w:color="auto" w:fill="FFFFFF"/>
          <w:lang w:val="de-DE"/>
        </w:rPr>
        <w:t xml:space="preserve"> triệu hồ sơ trực tuyến thực hiện qua Cổng dịch vụ công quốc gia. </w:t>
      </w:r>
    </w:p>
    <w:bookmarkEnd w:id="45"/>
    <w:p w:rsidR="00B2083D" w:rsidRPr="00CA342B" w:rsidRDefault="00D97957" w:rsidP="0010289D">
      <w:pPr>
        <w:widowControl w:val="0"/>
        <w:spacing w:before="120" w:after="120" w:line="264" w:lineRule="auto"/>
        <w:ind w:firstLine="851"/>
        <w:jc w:val="both"/>
        <w:rPr>
          <w:rFonts w:eastAsia="Times New Roman" w:cs="Times New Roman"/>
          <w:spacing w:val="-2"/>
          <w:szCs w:val="28"/>
          <w:lang w:val="nl-NL"/>
        </w:rPr>
      </w:pPr>
      <w:r w:rsidRPr="00371A46">
        <w:rPr>
          <w:rFonts w:eastAsia="Arial" w:cs="Times New Roman"/>
          <w:spacing w:val="-2"/>
          <w:szCs w:val="28"/>
          <w:shd w:val="clear" w:color="auto" w:fill="FFFFFF"/>
          <w:lang w:val="de-DE"/>
        </w:rPr>
        <w:t xml:space="preserve">- </w:t>
      </w:r>
      <w:r w:rsidRPr="00371A46">
        <w:rPr>
          <w:rFonts w:eastAsia="Times New Roman" w:cs="Times New Roman"/>
          <w:spacing w:val="-2"/>
          <w:szCs w:val="28"/>
          <w:lang w:val="nl-NL"/>
        </w:rPr>
        <w:t>Cơ chế một cửa, một cửa liên thông tiếp tục được triển khai có hiệu quả</w:t>
      </w:r>
      <w:r w:rsidR="00AE292E" w:rsidRPr="00371A46">
        <w:rPr>
          <w:rFonts w:eastAsia="Times New Roman" w:cs="Times New Roman"/>
          <w:spacing w:val="-2"/>
          <w:szCs w:val="28"/>
          <w:lang w:val="nl-NL"/>
        </w:rPr>
        <w:t xml:space="preserve">; </w:t>
      </w:r>
      <w:r w:rsidRPr="00371A46">
        <w:rPr>
          <w:rFonts w:eastAsia="Times New Roman" w:cs="Times New Roman"/>
          <w:spacing w:val="-2"/>
          <w:szCs w:val="28"/>
          <w:lang w:val="nl-NL"/>
        </w:rPr>
        <w:t>các bộ, ngành, địa phương</w:t>
      </w:r>
      <w:r w:rsidR="00AE292E" w:rsidRPr="00371A46">
        <w:rPr>
          <w:rFonts w:eastAsia="Times New Roman" w:cs="Times New Roman"/>
          <w:spacing w:val="-2"/>
          <w:szCs w:val="28"/>
          <w:lang w:val="nl-NL"/>
        </w:rPr>
        <w:t xml:space="preserve"> đã</w:t>
      </w:r>
      <w:r w:rsidRPr="00371A46">
        <w:rPr>
          <w:rFonts w:eastAsia="Times New Roman" w:cs="Times New Roman"/>
          <w:spacing w:val="-2"/>
          <w:szCs w:val="28"/>
          <w:lang w:val="nl-NL"/>
        </w:rPr>
        <w:t xml:space="preserve"> </w:t>
      </w:r>
      <w:r w:rsidRPr="00371A46">
        <w:rPr>
          <w:rFonts w:eastAsia="Arial" w:cs="Times New Roman"/>
          <w:bCs/>
          <w:iCs/>
          <w:spacing w:val="-2"/>
          <w:szCs w:val="28"/>
          <w:lang w:val="de-DE"/>
        </w:rPr>
        <w:t xml:space="preserve">tích cực </w:t>
      </w:r>
      <w:r w:rsidRPr="00371A46">
        <w:rPr>
          <w:rFonts w:eastAsia="SimSun" w:cs="Times New Roman"/>
          <w:spacing w:val="-2"/>
          <w:szCs w:val="28"/>
          <w:lang w:val="de-DE"/>
        </w:rPr>
        <w:t xml:space="preserve">rà soát, sửa đổi, bổ sung các quy định pháp luật về thực hiện cơ chế một cửa, một cửa liên thông thuộc phạm vi quản lý; rà soát, đánh giá tình hình giải quyết </w:t>
      </w:r>
      <w:r w:rsidR="007D1D17" w:rsidRPr="00371A46">
        <w:rPr>
          <w:rFonts w:cs="Times New Roman"/>
          <w:szCs w:val="28"/>
        </w:rPr>
        <w:t>TTHC</w:t>
      </w:r>
      <w:r w:rsidR="007D1D17" w:rsidRPr="00371A46">
        <w:rPr>
          <w:rFonts w:eastAsia="SimSun" w:cs="Times New Roman"/>
          <w:spacing w:val="-2"/>
          <w:szCs w:val="28"/>
          <w:lang w:val="de-DE"/>
        </w:rPr>
        <w:t xml:space="preserve"> </w:t>
      </w:r>
      <w:r w:rsidRPr="00371A46">
        <w:rPr>
          <w:rFonts w:eastAsia="SimSun" w:cs="Times New Roman"/>
          <w:spacing w:val="-2"/>
          <w:szCs w:val="28"/>
          <w:lang w:val="de-DE"/>
        </w:rPr>
        <w:t xml:space="preserve">để sắp xếp, bố trí nhân sự một cách hợp lý, hiệu quả dựa trên tần suất giao dịch, khối lượng công việc tại Bộ phận một cửa các cấp. </w:t>
      </w:r>
      <w:r w:rsidRPr="00371A46">
        <w:rPr>
          <w:rFonts w:eastAsia="Times New Roman" w:cs="Times New Roman"/>
          <w:spacing w:val="-2"/>
          <w:szCs w:val="28"/>
          <w:lang w:val="nl-NL"/>
        </w:rPr>
        <w:t xml:space="preserve">Cùng với đó, nhiều bộ, ngành, địa phương cũng </w:t>
      </w:r>
      <w:del w:id="46" w:author="John Scott" w:date="2023-09-23T17:07:00Z">
        <w:r w:rsidRPr="00371A46" w:rsidDel="00D81B68">
          <w:rPr>
            <w:rFonts w:eastAsia="Times New Roman" w:cs="Times New Roman"/>
            <w:spacing w:val="-2"/>
            <w:szCs w:val="28"/>
            <w:lang w:val="nl-NL"/>
          </w:rPr>
          <w:delText xml:space="preserve">tăng cường </w:delText>
        </w:r>
      </w:del>
      <w:r w:rsidRPr="00371A46">
        <w:rPr>
          <w:rFonts w:eastAsia="Times New Roman" w:cs="Times New Roman"/>
          <w:spacing w:val="-2"/>
          <w:szCs w:val="28"/>
          <w:lang w:val="nl-NL"/>
        </w:rPr>
        <w:t xml:space="preserve">quan tâm, đầu tư trang thiết bị, cơ sở vật chất, phần mềm ứng dụng và thường xuyên tập huấn kỹ năng, nghiệp vụ cho đội ngũ công chức làm việc tại Bộ phận Một cửa các cấp để nâng cao năng suất, chất lượng phục vụ người dân, doanh nghiệp. </w:t>
      </w:r>
      <w:r w:rsidR="00B2083D" w:rsidRPr="00CA342B">
        <w:rPr>
          <w:rFonts w:eastAsia="Times New Roman" w:cs="Times New Roman"/>
          <w:spacing w:val="-2"/>
          <w:szCs w:val="28"/>
          <w:lang w:val="nl-NL"/>
        </w:rPr>
        <w:t xml:space="preserve">Theo thống kê của Văn phòng Chính phủ, </w:t>
      </w:r>
      <w:r w:rsidR="00CA342B" w:rsidRPr="00CA342B">
        <w:rPr>
          <w:rFonts w:eastAsia="Times New Roman" w:cs="Times New Roman"/>
          <w:spacing w:val="-2"/>
          <w:szCs w:val="28"/>
          <w:lang w:val="nl-NL"/>
        </w:rPr>
        <w:t>trong</w:t>
      </w:r>
      <w:r w:rsidR="00B2083D" w:rsidRPr="00CA342B">
        <w:rPr>
          <w:rFonts w:eastAsia="Times New Roman" w:cs="Times New Roman"/>
          <w:spacing w:val="-2"/>
          <w:szCs w:val="28"/>
          <w:lang w:val="nl-NL"/>
        </w:rPr>
        <w:t xml:space="preserve"> </w:t>
      </w:r>
      <w:r w:rsidR="00CA342B" w:rsidRPr="00CA342B">
        <w:rPr>
          <w:rFonts w:eastAsia="Times New Roman" w:cs="Times New Roman"/>
          <w:spacing w:val="-2"/>
          <w:szCs w:val="28"/>
          <w:lang w:val="nl-NL"/>
        </w:rPr>
        <w:t>tháng 8/2023</w:t>
      </w:r>
      <w:r w:rsidR="00B2083D" w:rsidRPr="00CA342B">
        <w:rPr>
          <w:rFonts w:eastAsia="Times New Roman" w:cs="Times New Roman"/>
          <w:spacing w:val="-2"/>
          <w:szCs w:val="28"/>
          <w:lang w:val="nl-NL"/>
        </w:rPr>
        <w:t xml:space="preserve">, </w:t>
      </w:r>
      <w:r w:rsidR="00CA342B" w:rsidRPr="00CA342B">
        <w:t>việc cấp kết quả giải quyết TTHC điện tử tại các bộ, ngành đạt 22,41%, tại các địa phương đạt 44,33%; lũy kế từ đầu năm 2023 đến nay, việc cấp kết quả giải quyết TTHC điện tử tại các bộ, ngành đạt 25,06%, các địa phương đạt 37,25%</w:t>
      </w:r>
      <w:r w:rsidR="00B2083D" w:rsidRPr="00CA342B">
        <w:rPr>
          <w:rFonts w:eastAsia="Times New Roman" w:cs="Times New Roman"/>
          <w:spacing w:val="-2"/>
          <w:szCs w:val="28"/>
          <w:lang w:val="nl-NL"/>
        </w:rPr>
        <w:t>.</w:t>
      </w:r>
    </w:p>
    <w:p w:rsidR="00D97957" w:rsidRPr="00A60167" w:rsidRDefault="00D97957" w:rsidP="0010289D">
      <w:pPr>
        <w:widowControl w:val="0"/>
        <w:spacing w:before="120" w:after="120" w:line="264" w:lineRule="auto"/>
        <w:ind w:firstLine="851"/>
        <w:jc w:val="both"/>
        <w:rPr>
          <w:rFonts w:eastAsia="SimSun" w:cs="Times New Roman"/>
          <w:b/>
          <w:bCs/>
          <w:szCs w:val="28"/>
          <w:lang w:val="de-DE"/>
        </w:rPr>
      </w:pPr>
      <w:r w:rsidRPr="00A60167">
        <w:rPr>
          <w:rFonts w:eastAsia="SimSun" w:cs="Times New Roman"/>
          <w:b/>
          <w:bCs/>
          <w:szCs w:val="28"/>
          <w:lang w:val="de-DE"/>
        </w:rPr>
        <w:t>3. Cải cách tổ chức bộ máy hành chính nhà nước</w:t>
      </w:r>
    </w:p>
    <w:p w:rsidR="003D7174" w:rsidRDefault="00F8342F" w:rsidP="0010289D">
      <w:pPr>
        <w:spacing w:before="120" w:after="120" w:line="264" w:lineRule="auto"/>
        <w:ind w:firstLine="851"/>
        <w:jc w:val="both"/>
        <w:rPr>
          <w:iCs/>
          <w:szCs w:val="28"/>
        </w:rPr>
      </w:pPr>
      <w:bookmarkStart w:id="47" w:name="_Hlk146291595"/>
      <w:r w:rsidRPr="004F7B78">
        <w:rPr>
          <w:rFonts w:eastAsia="SimSun" w:cs="Times New Roman"/>
          <w:szCs w:val="28"/>
          <w:lang w:val="de-DE"/>
        </w:rPr>
        <w:t>Chính phủ, Thủ tướng Chính phủ tiếp tục chỉ đạo đẩy mạnh thực hiện c</w:t>
      </w:r>
      <w:r w:rsidR="00C6443B" w:rsidRPr="004F7B78">
        <w:rPr>
          <w:rFonts w:eastAsia="SimSun" w:cs="Times New Roman"/>
          <w:szCs w:val="28"/>
          <w:lang w:val="de-DE"/>
        </w:rPr>
        <w:t>ông tác cải cách tổ chức bộ máy hành chính</w:t>
      </w:r>
      <w:r w:rsidR="00223784" w:rsidRPr="004F7B78">
        <w:rPr>
          <w:rFonts w:eastAsia="SimSun" w:cs="Times New Roman"/>
          <w:szCs w:val="28"/>
          <w:lang w:val="de-DE"/>
        </w:rPr>
        <w:t>,</w:t>
      </w:r>
      <w:r w:rsidRPr="004F7B78">
        <w:rPr>
          <w:spacing w:val="2"/>
          <w:szCs w:val="28"/>
        </w:rPr>
        <w:t xml:space="preserve"> sắp xếp, kiện toàn cơ cấu tổ chức bộ máy theo hướng tinh gọn, hoạt động hiệu lực, hiệu quả. Đến nay</w:t>
      </w:r>
      <w:r w:rsidR="00223784" w:rsidRPr="004F7B78">
        <w:rPr>
          <w:spacing w:val="2"/>
          <w:szCs w:val="28"/>
        </w:rPr>
        <w:t xml:space="preserve">, </w:t>
      </w:r>
      <w:r w:rsidRPr="004F7B78">
        <w:rPr>
          <w:spacing w:val="2"/>
          <w:szCs w:val="28"/>
        </w:rPr>
        <w:t xml:space="preserve">Chính phủ </w:t>
      </w:r>
      <w:r w:rsidR="00223784" w:rsidRPr="004F7B78">
        <w:rPr>
          <w:spacing w:val="2"/>
          <w:szCs w:val="28"/>
        </w:rPr>
        <w:t xml:space="preserve">đã </w:t>
      </w:r>
      <w:r w:rsidRPr="004F7B78">
        <w:rPr>
          <w:spacing w:val="2"/>
          <w:szCs w:val="28"/>
        </w:rPr>
        <w:t xml:space="preserve">ban hành </w:t>
      </w:r>
      <w:r w:rsidRPr="004F7B78">
        <w:rPr>
          <w:bCs/>
          <w:spacing w:val="2"/>
          <w:szCs w:val="28"/>
        </w:rPr>
        <w:t>26</w:t>
      </w:r>
      <w:r w:rsidRPr="004F7B78">
        <w:rPr>
          <w:spacing w:val="2"/>
          <w:szCs w:val="28"/>
        </w:rPr>
        <w:t xml:space="preserve"> Nghị định quy định chức năng, nhiệm vụ, quyền hạn, cơ cấu tổ chức của các bộ, ngành, cơ quan</w:t>
      </w:r>
      <w:r w:rsidR="00223784" w:rsidRPr="004F7B78">
        <w:rPr>
          <w:rStyle w:val="FootnoteReference"/>
          <w:spacing w:val="2"/>
          <w:szCs w:val="28"/>
        </w:rPr>
        <w:footnoteReference w:id="17"/>
      </w:r>
      <w:r w:rsidRPr="004F7B78">
        <w:rPr>
          <w:szCs w:val="28"/>
        </w:rPr>
        <w:t>.</w:t>
      </w:r>
      <w:r w:rsidR="003D7174" w:rsidRPr="004F7B78">
        <w:rPr>
          <w:szCs w:val="28"/>
        </w:rPr>
        <w:t xml:space="preserve"> </w:t>
      </w:r>
      <w:r w:rsidR="003D7174" w:rsidRPr="004F7B78">
        <w:rPr>
          <w:iCs/>
          <w:szCs w:val="28"/>
        </w:rPr>
        <w:t>Chính phủ đã ban hành Nghị quyết số 99/NQ-CP ngày 10/7/2023 về Chương trình hành động của Chính phủ thực hiện Kết luận số 50-KL/TW ngày 28/02/2023 của Bộ Chính trị về tiếp tục thực hiện Nghị quyết số 18-NQ/TW ngày 25/10/2017 của Hội nghị lần thứ sáu Ban Chấp hành Trung ương Đả</w:t>
      </w:r>
      <w:r w:rsidR="00BE4737">
        <w:rPr>
          <w:iCs/>
          <w:szCs w:val="28"/>
        </w:rPr>
        <w:t>ng khóa XII “</w:t>
      </w:r>
      <w:r w:rsidR="003D7174" w:rsidRPr="004F7B78">
        <w:rPr>
          <w:iCs/>
          <w:szCs w:val="28"/>
        </w:rPr>
        <w:t>Một số vấn đề về tiếp tục đổi mới, sắp xếp tổ chức bộ máy của hệ thống chính trị tinh gọn, hoạt động hiệu lực, hiệu quả</w:t>
      </w:r>
      <w:r w:rsidR="00BB259B">
        <w:rPr>
          <w:iCs/>
          <w:szCs w:val="28"/>
        </w:rPr>
        <w:t>” (</w:t>
      </w:r>
      <w:r w:rsidR="00BB259B" w:rsidRPr="004F7B78">
        <w:rPr>
          <w:iCs/>
          <w:szCs w:val="28"/>
        </w:rPr>
        <w:t>Nghị quyết số 99/NQ-CP</w:t>
      </w:r>
      <w:r w:rsidR="00BB259B">
        <w:rPr>
          <w:iCs/>
          <w:szCs w:val="28"/>
        </w:rPr>
        <w:t>)</w:t>
      </w:r>
      <w:r w:rsidR="003D7174" w:rsidRPr="004F7B78">
        <w:rPr>
          <w:iCs/>
          <w:szCs w:val="28"/>
        </w:rPr>
        <w:t>.</w:t>
      </w:r>
      <w:bookmarkEnd w:id="47"/>
      <w:r w:rsidR="003D7174" w:rsidRPr="004F7B78">
        <w:rPr>
          <w:iCs/>
          <w:szCs w:val="28"/>
        </w:rPr>
        <w:t xml:space="preserve"> Theo đó, </w:t>
      </w:r>
      <w:r w:rsidR="00612A1A" w:rsidRPr="004F7B78">
        <w:rPr>
          <w:iCs/>
          <w:szCs w:val="28"/>
        </w:rPr>
        <w:t>yêu cầu các bộ, cơ quan ngang bộ có trách nhiệm tiếp tục rà soát, sửa đổi, bổ sung, ban hành mới hoặc trình cấp có thẩm quyền ban hành các văn bản quy phạm pháp luật liên quan đến ngành, lĩnh vực thuộc phạm vi quản lý để khắc phục những hạn chế, vướng mắc, bảo đảm tinh gọn bộ máy, nâng cao hiệu lực, hiệu quả hoạt động; tiếp tục đẩy mạnh phân cấp, phân quyền hợp lý giữa Trung ương và địa phương, giữa cấp trên và cấp dưới, gắn quyền hạn với trách nhiệm; quy định rõ cơ chế phân cấp, ủy quyền</w:t>
      </w:r>
      <w:del w:id="48" w:author="John Scott" w:date="2023-09-23T17:18:00Z">
        <w:r w:rsidR="00612A1A" w:rsidRPr="004F7B78" w:rsidDel="00F75460">
          <w:rPr>
            <w:iCs/>
            <w:szCs w:val="28"/>
          </w:rPr>
          <w:delText>; tập trung triển khai thực hiện</w:delText>
        </w:r>
      </w:del>
      <w:ins w:id="49" w:author="John Scott" w:date="2023-09-23T17:18:00Z">
        <w:r w:rsidR="00F75460">
          <w:rPr>
            <w:iCs/>
            <w:szCs w:val="28"/>
          </w:rPr>
          <w:t xml:space="preserve"> theo </w:t>
        </w:r>
      </w:ins>
      <w:r w:rsidR="00612A1A" w:rsidRPr="004F7B78">
        <w:rPr>
          <w:iCs/>
          <w:szCs w:val="28"/>
        </w:rPr>
        <w:t xml:space="preserve"> Nghị quyết số 04/NQ-CP ngày 10 tháng 01 năm 2022 của Chính phủ về đẩy mạnh phân cấp, phân quyền trong quản lý nhà nước, định kỳ báo cáo Thủ tướng Chính phủ về kết quả, tiến độ thực hiện các nhiệm vụ trọng tâm về phân cấp, phân quyền</w:t>
      </w:r>
      <w:r w:rsidR="009B78FF" w:rsidRPr="004F7B78">
        <w:rPr>
          <w:iCs/>
          <w:szCs w:val="28"/>
        </w:rPr>
        <w:t>; tiếp tục kiện toàn tổ chức bên trong của các cơ quan, tổ chức, đơn vị theo hướng tinh gọn, rà soát, bổ sung, hoàn thiện chức năng, nhiệm vụ, quyền hạn, mối quan hệ công tác của các cơ quan, tổ chức, đơn vị.</w:t>
      </w:r>
      <w:r w:rsidR="00612A1A" w:rsidRPr="004F7B78">
        <w:rPr>
          <w:iCs/>
          <w:szCs w:val="28"/>
        </w:rPr>
        <w:t xml:space="preserve"> Đồng thời, giao Bộ Tài chính chủ trì, phối hợp với các bộ, cơ quan liên quan nghiên cứu, đề xuất sửa đổi quy định về cơ chế tự chủ, tự chịu trách nhiệm về quản lý, sử dụng kinh phí quản lý hành chính, bảo đảm phù hợp, đồng bộ, thống nhất với chủ trương sắp xếp tổ chức bộ máy, tinh giản biên chế, chính sách tiền lương theo yêu cầu của Nghị quyết số 18-NQ/TW, Nghị quyết số 27/NQ-TW ngày 21</w:t>
      </w:r>
      <w:r w:rsidR="004F7B78">
        <w:rPr>
          <w:iCs/>
          <w:szCs w:val="28"/>
        </w:rPr>
        <w:t>/</w:t>
      </w:r>
      <w:r w:rsidR="00612A1A" w:rsidRPr="004F7B78">
        <w:rPr>
          <w:iCs/>
          <w:szCs w:val="28"/>
        </w:rPr>
        <w:t>5</w:t>
      </w:r>
      <w:r w:rsidR="004F7B78">
        <w:rPr>
          <w:iCs/>
          <w:szCs w:val="28"/>
        </w:rPr>
        <w:t>/</w:t>
      </w:r>
      <w:r w:rsidR="00612A1A" w:rsidRPr="004F7B78">
        <w:rPr>
          <w:iCs/>
          <w:szCs w:val="28"/>
        </w:rPr>
        <w:t xml:space="preserve">2018 của Hội nghị lần thứ bảy Ban Chấp hành Trung ương Đảng khóa XII về cải cách chính sách tiền lương đối với cán bộ, công chức, viên chức, lực lượng vũ trang và người lao động trong doanh nghiệp; giao </w:t>
      </w:r>
      <w:r w:rsidR="00AB023F" w:rsidRPr="004F7B78">
        <w:rPr>
          <w:iCs/>
          <w:szCs w:val="28"/>
        </w:rPr>
        <w:t>Bộ Nội vụ chủ trì, phối hợp với các bộ, ngành, địa phương liên quan, tập trung thực hiện rà soát, đề xuất sửa đổi, bổ sung về: thẩm quyền giao, quản lý biên chế; đẩy mạnh phân cấp, phân quyền, ủy quyền về quản lý nhà nước gắn với cá thể hóa trách nhiệm của người đứng đầu; chính quyền đô thị;... tại Luật Tổ chức Chính phủ, Luật Tổ chức chính quyền địa phương, Luật Cán bộ, công chức và Luật Viên chức; rà soát, tổng hợp, báo cáo, đề xuất chuyển một số nhiệm vụ và dịch vụ hành chính công thuộc ngành, lĩnh vực mà Nhà nước không nhất thiết phải thực hiện cho doanh nghiệp và các tổ chức xã hội đảm nhiệm.</w:t>
      </w:r>
    </w:p>
    <w:p w:rsidR="00A32473" w:rsidRPr="004F7B78" w:rsidRDefault="00A32473" w:rsidP="0010289D">
      <w:pPr>
        <w:spacing w:before="120" w:after="120" w:line="264" w:lineRule="auto"/>
        <w:ind w:firstLine="851"/>
        <w:jc w:val="both"/>
        <w:rPr>
          <w:szCs w:val="28"/>
        </w:rPr>
      </w:pPr>
      <w:bookmarkStart w:id="50" w:name="_Hlk146291697"/>
      <w:r w:rsidRPr="004F7B78">
        <w:rPr>
          <w:rFonts w:eastAsia="Times New Roman" w:cs="Times New Roman"/>
          <w:szCs w:val="28"/>
        </w:rPr>
        <w:t xml:space="preserve">Về vị trí việc làm, </w:t>
      </w:r>
      <w:r w:rsidRPr="004F7B78">
        <w:rPr>
          <w:szCs w:val="28"/>
        </w:rPr>
        <w:t xml:space="preserve">đến nay đã có </w:t>
      </w:r>
      <w:r w:rsidRPr="004F7B78">
        <w:rPr>
          <w:bCs/>
          <w:szCs w:val="28"/>
        </w:rPr>
        <w:t xml:space="preserve">14 </w:t>
      </w:r>
      <w:r>
        <w:rPr>
          <w:bCs/>
          <w:szCs w:val="28"/>
        </w:rPr>
        <w:t>b</w:t>
      </w:r>
      <w:r w:rsidRPr="004F7B78">
        <w:rPr>
          <w:szCs w:val="28"/>
        </w:rPr>
        <w:t xml:space="preserve">ộ, cơ quan ngang </w:t>
      </w:r>
      <w:r>
        <w:rPr>
          <w:szCs w:val="28"/>
        </w:rPr>
        <w:t>b</w:t>
      </w:r>
      <w:r w:rsidRPr="004F7B78">
        <w:rPr>
          <w:szCs w:val="28"/>
        </w:rPr>
        <w:t>ộ</w:t>
      </w:r>
      <w:r w:rsidRPr="004F7B78">
        <w:rPr>
          <w:rStyle w:val="FootnoteReference"/>
          <w:szCs w:val="28"/>
        </w:rPr>
        <w:footnoteReference w:id="18"/>
      </w:r>
      <w:r w:rsidRPr="004F7B78">
        <w:rPr>
          <w:szCs w:val="28"/>
        </w:rPr>
        <w:t xml:space="preserve"> ban hành Thông tư hướng dẫn về vị trí việc làm công chức nghiệp vụ chuyên ngành; 08 bộ, cơ quan ngang bộ</w:t>
      </w:r>
      <w:r w:rsidRPr="004F7B78">
        <w:rPr>
          <w:rStyle w:val="FootnoteReference"/>
          <w:szCs w:val="28"/>
        </w:rPr>
        <w:footnoteReference w:id="19"/>
      </w:r>
      <w:r w:rsidRPr="004F7B78">
        <w:rPr>
          <w:szCs w:val="28"/>
          <w:vertAlign w:val="superscript"/>
        </w:rPr>
        <w:t xml:space="preserve"> </w:t>
      </w:r>
      <w:r>
        <w:rPr>
          <w:szCs w:val="28"/>
        </w:rPr>
        <w:t>đã b</w:t>
      </w:r>
      <w:r w:rsidRPr="004F7B78">
        <w:rPr>
          <w:szCs w:val="28"/>
        </w:rPr>
        <w:t>an hành Thông tư hướng dẫn về vị trí việc làm viên chức nghiệp vụ chuyên ngành.</w:t>
      </w:r>
    </w:p>
    <w:p w:rsidR="004F7B78" w:rsidRPr="008A65A2" w:rsidRDefault="004F7B78" w:rsidP="0010289D">
      <w:pPr>
        <w:spacing w:before="120" w:after="120" w:line="264" w:lineRule="auto"/>
        <w:ind w:firstLine="851"/>
        <w:jc w:val="both"/>
        <w:rPr>
          <w:iCs/>
          <w:spacing w:val="-2"/>
          <w:szCs w:val="28"/>
        </w:rPr>
      </w:pPr>
      <w:bookmarkStart w:id="51" w:name="_Hlk146291765"/>
      <w:bookmarkEnd w:id="50"/>
      <w:r w:rsidRPr="008A65A2">
        <w:rPr>
          <w:iCs/>
          <w:spacing w:val="-2"/>
          <w:szCs w:val="28"/>
        </w:rPr>
        <w:t>Ngày 18/9/2023, Thủ tướng Chính phủ đã ký ban hành Quyết định số 23/2023/QĐ-TTg về thành lập, tổ chức và hoạt động</w:t>
      </w:r>
      <w:ins w:id="52" w:author="John Scott" w:date="2023-09-23T17:27:00Z">
        <w:r w:rsidR="000671D4">
          <w:rPr>
            <w:iCs/>
            <w:spacing w:val="-2"/>
            <w:szCs w:val="28"/>
          </w:rPr>
          <w:t xml:space="preserve"> của tổ chức</w:t>
        </w:r>
      </w:ins>
      <w:r w:rsidRPr="008A65A2">
        <w:rPr>
          <w:iCs/>
          <w:spacing w:val="-2"/>
          <w:szCs w:val="28"/>
        </w:rPr>
        <w:t xml:space="preserve"> phối hợp liên ngành (Quyết định số 23/2023/QĐ-TTg), thay thế Quyết định số 34/2007/QĐ-TTg ngày 12/3/2007 của Thủ tướng Chính phủ về việc ban hành Quy chế thành lập, tổ chức và hoạt động của tổ chức phối hợp liên ngành. Theo đó, Quyết định số 23/2023/QĐ-TTg quy định cụ thể hơn về phạm vi, đối tượng điều chỉnh, làm rõ loại hình tổ chức, chức năng, nhiệm vụ, quyền hạn của tổ chức phối hợp liên ngành.</w:t>
      </w:r>
    </w:p>
    <w:bookmarkEnd w:id="51"/>
    <w:p w:rsidR="00F8342F" w:rsidRPr="009B78FF" w:rsidRDefault="009B78FF" w:rsidP="0010289D">
      <w:pPr>
        <w:widowControl w:val="0"/>
        <w:spacing w:before="120" w:after="120" w:line="264" w:lineRule="auto"/>
        <w:ind w:firstLine="851"/>
        <w:jc w:val="both"/>
        <w:rPr>
          <w:rFonts w:eastAsia="SimSun" w:cs="Times New Roman"/>
          <w:szCs w:val="28"/>
          <w:lang w:val="de-DE"/>
        </w:rPr>
      </w:pPr>
      <w:r w:rsidRPr="009B78FF">
        <w:rPr>
          <w:rFonts w:eastAsia="SimSun" w:cs="Times New Roman"/>
          <w:szCs w:val="28"/>
          <w:lang w:val="de-DE"/>
        </w:rPr>
        <w:t xml:space="preserve">Về tổ chức bộ máy chính quyền địa phương các cấp: </w:t>
      </w:r>
      <w:r w:rsidR="00FC5C8F" w:rsidRPr="00FC5C8F">
        <w:rPr>
          <w:rFonts w:eastAsia="SimSun" w:cs="Times New Roman"/>
          <w:szCs w:val="28"/>
          <w:lang w:val="de-DE"/>
        </w:rPr>
        <w:t xml:space="preserve">Chính phủ </w:t>
      </w:r>
      <w:r w:rsidR="00FC5C8F">
        <w:rPr>
          <w:rFonts w:eastAsia="SimSun" w:cs="Times New Roman"/>
          <w:szCs w:val="28"/>
          <w:lang w:val="de-DE"/>
        </w:rPr>
        <w:t>đã</w:t>
      </w:r>
      <w:r w:rsidR="00FC5C8F" w:rsidRPr="00FC5C8F">
        <w:rPr>
          <w:rFonts w:eastAsia="SimSun" w:cs="Times New Roman"/>
          <w:szCs w:val="28"/>
          <w:lang w:val="de-DE"/>
        </w:rPr>
        <w:t xml:space="preserve"> ban hành Nghị quyết</w:t>
      </w:r>
      <w:r w:rsidR="00FC5C8F">
        <w:rPr>
          <w:rFonts w:eastAsia="SimSun" w:cs="Times New Roman"/>
          <w:szCs w:val="28"/>
          <w:lang w:val="de-DE"/>
        </w:rPr>
        <w:t xml:space="preserve"> số</w:t>
      </w:r>
      <w:r w:rsidR="00FC5C8F" w:rsidRPr="00FC5C8F">
        <w:rPr>
          <w:rFonts w:eastAsia="SimSun" w:cs="Times New Roman"/>
          <w:szCs w:val="28"/>
          <w:lang w:val="de-DE"/>
        </w:rPr>
        <w:t xml:space="preserve"> 117/NQ-CP ngày 30/7/2023 </w:t>
      </w:r>
      <w:del w:id="53" w:author="John Scott" w:date="2023-09-23T17:29:00Z">
        <w:r w:rsidR="00FC5C8F" w:rsidDel="000671D4">
          <w:rPr>
            <w:rFonts w:eastAsia="SimSun" w:cs="Times New Roman"/>
            <w:szCs w:val="28"/>
            <w:lang w:val="de-DE"/>
          </w:rPr>
          <w:delText>ban hành</w:delText>
        </w:r>
      </w:del>
      <w:ins w:id="54" w:author="John Scott" w:date="2023-09-23T17:29:00Z">
        <w:r w:rsidR="000671D4">
          <w:rPr>
            <w:rFonts w:eastAsia="SimSun" w:cs="Times New Roman"/>
            <w:szCs w:val="28"/>
            <w:lang w:val="de-DE"/>
          </w:rPr>
          <w:t>về</w:t>
        </w:r>
      </w:ins>
      <w:r w:rsidR="00FC5C8F">
        <w:rPr>
          <w:rFonts w:eastAsia="SimSun" w:cs="Times New Roman"/>
          <w:szCs w:val="28"/>
          <w:lang w:val="de-DE"/>
        </w:rPr>
        <w:t xml:space="preserve"> </w:t>
      </w:r>
      <w:r w:rsidR="00FC5C8F" w:rsidRPr="00FC5C8F">
        <w:rPr>
          <w:rFonts w:eastAsia="SimSun" w:cs="Times New Roman"/>
          <w:szCs w:val="28"/>
          <w:lang w:val="de-DE"/>
        </w:rPr>
        <w:t>Kế hoạch thực hiện sắp xếp đơn vị hành chính cấp huyện, cấp xã giai đoạn 2023 - 2025.</w:t>
      </w:r>
      <w:r w:rsidR="00FC5C8F">
        <w:rPr>
          <w:rFonts w:eastAsia="SimSun" w:cs="Times New Roman"/>
          <w:szCs w:val="28"/>
          <w:lang w:val="de-DE"/>
        </w:rPr>
        <w:t xml:space="preserve"> Theo đó, xác định rõ </w:t>
      </w:r>
      <w:r w:rsidR="00FC5C8F" w:rsidRPr="00FC5C8F">
        <w:rPr>
          <w:rFonts w:eastAsia="SimSun" w:cs="Times New Roman"/>
          <w:szCs w:val="28"/>
          <w:lang w:val="de-DE"/>
        </w:rPr>
        <w:t>lộ trình, các công việc phải thực hiện trong từng năm của giai đoạn 2023 - 2025, bảo đảm phù hợp với thực tiễn</w:t>
      </w:r>
      <w:r w:rsidR="00FC5C8F">
        <w:rPr>
          <w:rFonts w:eastAsia="SimSun" w:cs="Times New Roman"/>
          <w:szCs w:val="28"/>
          <w:lang w:val="de-DE"/>
        </w:rPr>
        <w:t>; p</w:t>
      </w:r>
      <w:r w:rsidR="00FC5C8F" w:rsidRPr="00FC5C8F">
        <w:rPr>
          <w:rFonts w:eastAsia="SimSun" w:cs="Times New Roman"/>
          <w:szCs w:val="28"/>
          <w:lang w:val="de-DE"/>
        </w:rPr>
        <w:t>hân công rõ nhiệm vụ, trách nhiệm và sự phối hợp giữa các bộ, cơ quan ngang bộ, cơ quan thuộc Chính phủ, UBND tỉnh, thành phố trực thuộc trung ương và cơ quan có liên quan trong việc chỉ đạo, tổ chức thực hiện việc sắp xếp đơn vị hành chính cấp huyện, cấp xã giai đoạn 2023 - 2025</w:t>
      </w:r>
      <w:r w:rsidR="00FC5C8F">
        <w:rPr>
          <w:rFonts w:eastAsia="SimSun" w:cs="Times New Roman"/>
          <w:szCs w:val="28"/>
          <w:lang w:val="de-DE"/>
        </w:rPr>
        <w:t xml:space="preserve">. </w:t>
      </w:r>
      <w:r w:rsidRPr="009B78FF">
        <w:rPr>
          <w:rFonts w:eastAsia="SimSun" w:cs="Times New Roman"/>
          <w:szCs w:val="28"/>
          <w:lang w:val="de-DE"/>
        </w:rPr>
        <w:t xml:space="preserve">Thủ tướng </w:t>
      </w:r>
      <w:r>
        <w:rPr>
          <w:rFonts w:eastAsia="SimSun" w:cs="Times New Roman"/>
          <w:szCs w:val="28"/>
          <w:lang w:val="de-DE"/>
        </w:rPr>
        <w:t xml:space="preserve">Chính phủ đã có </w:t>
      </w:r>
      <w:r w:rsidRPr="009B78FF">
        <w:rPr>
          <w:rFonts w:eastAsia="SimSun" w:cs="Times New Roman"/>
          <w:szCs w:val="28"/>
          <w:lang w:val="de-DE"/>
        </w:rPr>
        <w:t xml:space="preserve">Công điện số 616/CĐ-TTg ngày </w:t>
      </w:r>
      <w:r w:rsidR="009F4677">
        <w:rPr>
          <w:rFonts w:eastAsia="SimSun" w:cs="Times New Roman"/>
          <w:szCs w:val="28"/>
          <w:lang w:val="de-DE"/>
        </w:rPr>
        <w:t>0</w:t>
      </w:r>
      <w:r w:rsidRPr="009B78FF">
        <w:rPr>
          <w:rFonts w:eastAsia="SimSun" w:cs="Times New Roman"/>
          <w:szCs w:val="28"/>
          <w:lang w:val="de-DE"/>
        </w:rPr>
        <w:t xml:space="preserve">4/7/2023 về việc rà soát, hoàn thiện các quy hoạch để thực hiện sắp xếp đơn vị hành chính cấp huyện, xã giai </w:t>
      </w:r>
      <w:r w:rsidRPr="009F4677">
        <w:rPr>
          <w:rFonts w:eastAsia="SimSun" w:cs="Times New Roman"/>
          <w:szCs w:val="28"/>
          <w:lang w:val="de-DE"/>
        </w:rPr>
        <w:t>đoạn 2023</w:t>
      </w:r>
      <w:r w:rsidR="00983A44" w:rsidRPr="009F4677">
        <w:rPr>
          <w:rFonts w:eastAsia="SimSun" w:cs="Times New Roman"/>
          <w:szCs w:val="28"/>
          <w:lang w:val="de-DE"/>
        </w:rPr>
        <w:t xml:space="preserve"> </w:t>
      </w:r>
      <w:r w:rsidRPr="009F4677">
        <w:rPr>
          <w:rFonts w:eastAsia="SimSun" w:cs="Times New Roman"/>
          <w:szCs w:val="28"/>
          <w:lang w:val="de-DE"/>
        </w:rPr>
        <w:t>-</w:t>
      </w:r>
      <w:r w:rsidR="00983A44" w:rsidRPr="009F4677">
        <w:rPr>
          <w:rFonts w:eastAsia="SimSun" w:cs="Times New Roman"/>
          <w:szCs w:val="28"/>
          <w:lang w:val="de-DE"/>
        </w:rPr>
        <w:t xml:space="preserve"> </w:t>
      </w:r>
      <w:r w:rsidRPr="009F4677">
        <w:rPr>
          <w:rFonts w:eastAsia="SimSun" w:cs="Times New Roman"/>
          <w:szCs w:val="28"/>
          <w:lang w:val="de-DE"/>
        </w:rPr>
        <w:t>2030.</w:t>
      </w:r>
      <w:r w:rsidRPr="009B78FF">
        <w:rPr>
          <w:rFonts w:eastAsia="SimSun" w:cs="Times New Roman"/>
          <w:szCs w:val="28"/>
          <w:lang w:val="de-DE"/>
        </w:rPr>
        <w:t xml:space="preserve"> </w:t>
      </w:r>
      <w:r>
        <w:rPr>
          <w:rFonts w:eastAsia="SimSun" w:cs="Times New Roman"/>
          <w:szCs w:val="28"/>
          <w:lang w:val="de-DE"/>
        </w:rPr>
        <w:t xml:space="preserve">Theo đó, </w:t>
      </w:r>
      <w:r w:rsidRPr="009B78FF">
        <w:rPr>
          <w:rFonts w:eastAsia="SimSun" w:cs="Times New Roman"/>
          <w:szCs w:val="28"/>
          <w:lang w:val="de-DE"/>
        </w:rPr>
        <w:t xml:space="preserve">yêu cầu Bộ trưởng các Bộ: Nội vụ, Kế hoạch và Đầu tư, Xây dựng, Chủ tịch </w:t>
      </w:r>
      <w:del w:id="55" w:author="John Scott" w:date="2023-09-23T17:30:00Z">
        <w:r w:rsidRPr="009B78FF" w:rsidDel="000671D4">
          <w:rPr>
            <w:rFonts w:eastAsia="SimSun" w:cs="Times New Roman"/>
            <w:szCs w:val="28"/>
            <w:lang w:val="de-DE"/>
          </w:rPr>
          <w:delText>Ủy ban nhân dân</w:delText>
        </w:r>
      </w:del>
      <w:ins w:id="56" w:author="John Scott" w:date="2023-09-23T17:30:00Z">
        <w:r w:rsidR="000671D4">
          <w:rPr>
            <w:rFonts w:eastAsia="SimSun" w:cs="Times New Roman"/>
            <w:szCs w:val="28"/>
            <w:lang w:val="de-DE"/>
          </w:rPr>
          <w:t>UBND</w:t>
        </w:r>
      </w:ins>
      <w:r w:rsidRPr="009B78FF">
        <w:rPr>
          <w:rFonts w:eastAsia="SimSun" w:cs="Times New Roman"/>
          <w:szCs w:val="28"/>
          <w:lang w:val="de-DE"/>
        </w:rPr>
        <w:t xml:space="preserve"> tỉnh, thành phố trực thuộc trung ương quán triệt, thực hiện nghiêm các quy định tại Nghị quyết số 37-NQ/TW ngày 24</w:t>
      </w:r>
      <w:r w:rsidR="004F7B78">
        <w:rPr>
          <w:rFonts w:eastAsia="SimSun" w:cs="Times New Roman"/>
          <w:szCs w:val="28"/>
          <w:lang w:val="de-DE"/>
        </w:rPr>
        <w:t>/</w:t>
      </w:r>
      <w:r w:rsidRPr="009B78FF">
        <w:rPr>
          <w:rFonts w:eastAsia="SimSun" w:cs="Times New Roman"/>
          <w:szCs w:val="28"/>
          <w:lang w:val="de-DE"/>
        </w:rPr>
        <w:t>12</w:t>
      </w:r>
      <w:r w:rsidR="004F7B78">
        <w:rPr>
          <w:rFonts w:eastAsia="SimSun" w:cs="Times New Roman"/>
          <w:szCs w:val="28"/>
          <w:lang w:val="de-DE"/>
        </w:rPr>
        <w:t>/</w:t>
      </w:r>
      <w:r w:rsidRPr="009B78FF">
        <w:rPr>
          <w:rFonts w:eastAsia="SimSun" w:cs="Times New Roman"/>
          <w:szCs w:val="28"/>
          <w:lang w:val="de-DE"/>
        </w:rPr>
        <w:t>2018 về việc sắp xếp các đơn vị hành chính cấp huyện và cấp xã, Kết luận số 48-KL/TW của Bộ Chính trị và Nghị quyết số 595/NQ-UBTVQH15 ngày 12</w:t>
      </w:r>
      <w:r w:rsidR="004F7B78">
        <w:rPr>
          <w:rFonts w:eastAsia="SimSun" w:cs="Times New Roman"/>
          <w:szCs w:val="28"/>
          <w:lang w:val="de-DE"/>
        </w:rPr>
        <w:t>/</w:t>
      </w:r>
      <w:r w:rsidRPr="009B78FF">
        <w:rPr>
          <w:rFonts w:eastAsia="SimSun" w:cs="Times New Roman"/>
          <w:szCs w:val="28"/>
          <w:lang w:val="de-DE"/>
        </w:rPr>
        <w:t>9</w:t>
      </w:r>
      <w:r w:rsidR="004F7B78">
        <w:rPr>
          <w:rFonts w:eastAsia="SimSun" w:cs="Times New Roman"/>
          <w:szCs w:val="28"/>
          <w:lang w:val="de-DE"/>
        </w:rPr>
        <w:t>/</w:t>
      </w:r>
      <w:r w:rsidRPr="009B78FF">
        <w:rPr>
          <w:rFonts w:eastAsia="SimSun" w:cs="Times New Roman"/>
          <w:szCs w:val="28"/>
          <w:lang w:val="de-DE"/>
        </w:rPr>
        <w:t>2022 của Ủy ban Thường vụ Quốc hội về việc tiếp tục thực hiện chủ trương sắp xếp các đơn vị hành chính cấp huyện, cấp xã; đặc biệt là công tác quy hoạch, coi đây là nhiệm vụ quan trọng, cần sớm hoàn thành để bảo đảm thực hiện đúng tiến độ việc sắp xếp đơn vị hành chính cấp huyện, cấp xã giai đoạn 2023 - 2025 và giai đoạn 2026 - 2030.</w:t>
      </w:r>
    </w:p>
    <w:p w:rsidR="00D97957" w:rsidRPr="004F7B78" w:rsidRDefault="00C6443B" w:rsidP="0010289D">
      <w:pPr>
        <w:spacing w:before="120" w:after="120" w:line="264" w:lineRule="auto"/>
        <w:ind w:firstLine="851"/>
        <w:jc w:val="both"/>
        <w:rPr>
          <w:rFonts w:eastAsia="SimSun" w:cs="Times New Roman"/>
          <w:szCs w:val="28"/>
          <w:lang w:val="de-DE"/>
        </w:rPr>
      </w:pPr>
      <w:r w:rsidRPr="007D40B4">
        <w:rPr>
          <w:rFonts w:eastAsia="SimSun" w:cs="Times New Roman"/>
          <w:color w:val="4F81BD" w:themeColor="accent1"/>
          <w:szCs w:val="28"/>
          <w:lang w:val="de-DE"/>
        </w:rPr>
        <w:t xml:space="preserve"> </w:t>
      </w:r>
      <w:r w:rsidR="00D97957" w:rsidRPr="004F7B78">
        <w:rPr>
          <w:rFonts w:eastAsia="SimSun" w:cs="Times New Roman"/>
          <w:szCs w:val="28"/>
          <w:lang w:val="de-DE"/>
        </w:rPr>
        <w:t>Tại địa phương, trên cơ sở các quy định của Chính phủ tại Nghị định số 107/2020/NĐ-CP</w:t>
      </w:r>
      <w:r w:rsidR="00D97957" w:rsidRPr="004F7B78">
        <w:rPr>
          <w:rFonts w:eastAsia="SimSun" w:cs="Times New Roman"/>
          <w:szCs w:val="28"/>
          <w:vertAlign w:val="superscript"/>
          <w:lang w:val="de-DE"/>
        </w:rPr>
        <w:footnoteReference w:id="20"/>
      </w:r>
      <w:r w:rsidR="00D97957" w:rsidRPr="004F7B78">
        <w:rPr>
          <w:rFonts w:eastAsia="SimSun" w:cs="Times New Roman"/>
          <w:szCs w:val="28"/>
          <w:lang w:val="de-DE"/>
        </w:rPr>
        <w:t xml:space="preserve"> và Nghị định số 108/2020/NĐ-CP</w:t>
      </w:r>
      <w:r w:rsidR="00D97957" w:rsidRPr="004F7B78">
        <w:rPr>
          <w:rFonts w:eastAsia="SimSun" w:cs="Times New Roman"/>
          <w:szCs w:val="28"/>
          <w:vertAlign w:val="superscript"/>
          <w:lang w:val="de-DE"/>
        </w:rPr>
        <w:footnoteReference w:id="21"/>
      </w:r>
      <w:r w:rsidR="00D97957" w:rsidRPr="004F7B78">
        <w:rPr>
          <w:rFonts w:eastAsia="SimSun" w:cs="Times New Roman"/>
          <w:szCs w:val="28"/>
          <w:lang w:val="de-DE"/>
        </w:rPr>
        <w:t xml:space="preserve">, nhiều nơi đã tích cực rà soát, ban hành </w:t>
      </w:r>
      <w:r w:rsidR="00A32473">
        <w:rPr>
          <w:rFonts w:eastAsia="SimSun" w:cs="Times New Roman"/>
          <w:szCs w:val="28"/>
          <w:lang w:val="de-DE"/>
        </w:rPr>
        <w:t>đ</w:t>
      </w:r>
      <w:r w:rsidR="00D97957" w:rsidRPr="004F7B78">
        <w:rPr>
          <w:rFonts w:eastAsia="SimSun" w:cs="Times New Roman"/>
          <w:szCs w:val="28"/>
          <w:lang w:val="de-DE"/>
        </w:rPr>
        <w:t>ề án sắp xếp lại, kiện toàn tổ chức bên trong các cơ quan chuyên môn thuộc UBND cấp tỉnh và các phòng chuyên môn thuộc UBND cấp huyện theo thẩm quyền được giao, xác định rõ lộ trình và đảm bảo hoàn thành đúng tiến độ, chất lượng theo quy định</w:t>
      </w:r>
      <w:r w:rsidR="005068A5" w:rsidRPr="004F7B78">
        <w:rPr>
          <w:rFonts w:eastAsia="SimSun" w:cs="Times New Roman"/>
          <w:szCs w:val="28"/>
          <w:lang w:val="de-DE"/>
        </w:rPr>
        <w:t xml:space="preserve">; đồng thời, </w:t>
      </w:r>
      <w:r w:rsidR="005F0F57" w:rsidRPr="004F7B78">
        <w:rPr>
          <w:rFonts w:eastAsia="SimSun" w:cs="Times New Roman"/>
          <w:szCs w:val="28"/>
          <w:lang w:val="de-DE"/>
        </w:rPr>
        <w:t>chủ động tổ chức</w:t>
      </w:r>
      <w:r w:rsidR="005068A5" w:rsidRPr="004F7B78">
        <w:rPr>
          <w:rFonts w:eastAsia="SimSun" w:cs="Times New Roman"/>
          <w:szCs w:val="28"/>
          <w:lang w:val="de-DE"/>
        </w:rPr>
        <w:t xml:space="preserve"> triển khai thực hiện các quy định tại </w:t>
      </w:r>
      <w:r w:rsidR="005068A5" w:rsidRPr="004F7B78">
        <w:rPr>
          <w:rFonts w:eastAsia="Times New Roman" w:cs="Times New Roman"/>
          <w:szCs w:val="28"/>
        </w:rPr>
        <w:t>Nghị định số 29/2023/NĐ-CP ngày 03/6/2023 quy định về tinh giản biên chế, thay thế Nghị định số 108/2014/NĐ-CP ngày 20/11/2014 của Chính phủ về chính sách tinh giản biên chế</w:t>
      </w:r>
      <w:r w:rsidR="005068A5" w:rsidRPr="004F7B78">
        <w:rPr>
          <w:rFonts w:eastAsia="SimSun" w:cs="Times New Roman"/>
          <w:szCs w:val="28"/>
          <w:lang w:val="de-DE"/>
        </w:rPr>
        <w:t>.</w:t>
      </w:r>
    </w:p>
    <w:p w:rsidR="00D97957" w:rsidRPr="00A32473" w:rsidRDefault="00D97957" w:rsidP="0010289D">
      <w:pPr>
        <w:widowControl w:val="0"/>
        <w:spacing w:before="120" w:after="120" w:line="264" w:lineRule="auto"/>
        <w:ind w:firstLine="851"/>
        <w:jc w:val="both"/>
        <w:rPr>
          <w:rFonts w:eastAsia="SimSun" w:cs="Times New Roman"/>
          <w:b/>
          <w:bCs/>
          <w:szCs w:val="28"/>
          <w:lang w:val="de-DE"/>
        </w:rPr>
      </w:pPr>
      <w:bookmarkStart w:id="57" w:name="_Hlk43681475"/>
      <w:r w:rsidRPr="00A32473">
        <w:rPr>
          <w:rFonts w:eastAsia="SimSun" w:cs="Times New Roman"/>
          <w:b/>
          <w:bCs/>
          <w:szCs w:val="28"/>
          <w:lang w:val="de-DE"/>
        </w:rPr>
        <w:t>4. Cải cách chế độ công vụ</w:t>
      </w:r>
    </w:p>
    <w:p w:rsidR="007B37F2" w:rsidRPr="007D40B4" w:rsidRDefault="00D97957" w:rsidP="0010289D">
      <w:pPr>
        <w:widowControl w:val="0"/>
        <w:spacing w:before="120" w:after="120" w:line="264" w:lineRule="auto"/>
        <w:ind w:firstLine="851"/>
        <w:jc w:val="both"/>
        <w:rPr>
          <w:rFonts w:cs="Times New Roman"/>
          <w:color w:val="4F81BD" w:themeColor="accent1"/>
          <w:szCs w:val="28"/>
        </w:rPr>
      </w:pPr>
      <w:r w:rsidRPr="00A32473">
        <w:rPr>
          <w:rFonts w:eastAsia="Times New Roman" w:cs="Times New Roman"/>
          <w:szCs w:val="28"/>
        </w:rPr>
        <w:t xml:space="preserve">Bộ Nội vụ đã </w:t>
      </w:r>
      <w:r w:rsidR="00D75C90" w:rsidRPr="00A32473">
        <w:rPr>
          <w:rFonts w:eastAsia="Times New Roman" w:cs="Times New Roman"/>
          <w:szCs w:val="28"/>
        </w:rPr>
        <w:t xml:space="preserve">chủ trì, phối hợp với các bộ, ngành, địa phương </w:t>
      </w:r>
      <w:r w:rsidRPr="00A32473">
        <w:rPr>
          <w:rFonts w:eastAsia="Times New Roman" w:cs="Times New Roman"/>
          <w:szCs w:val="28"/>
        </w:rPr>
        <w:t xml:space="preserve">tích cực, chủ động </w:t>
      </w:r>
      <w:r w:rsidR="007B37F2" w:rsidRPr="00A32473">
        <w:rPr>
          <w:rFonts w:eastAsia="Times New Roman" w:cs="Times New Roman"/>
          <w:szCs w:val="28"/>
        </w:rPr>
        <w:t xml:space="preserve">tham mưu </w:t>
      </w:r>
      <w:r w:rsidRPr="00A32473">
        <w:rPr>
          <w:rFonts w:eastAsia="Times New Roman" w:cs="Times New Roman"/>
          <w:szCs w:val="28"/>
        </w:rPr>
        <w:t xml:space="preserve">triển khai thực hiện công tác xây dựng, hoàn thiện hệ thống </w:t>
      </w:r>
      <w:r w:rsidR="00850819" w:rsidRPr="00A32473">
        <w:rPr>
          <w:rFonts w:eastAsia="Times New Roman" w:cs="Times New Roman"/>
          <w:szCs w:val="28"/>
        </w:rPr>
        <w:t>VBQPPL</w:t>
      </w:r>
      <w:r w:rsidRPr="00A32473">
        <w:rPr>
          <w:rFonts w:eastAsia="Times New Roman" w:cs="Times New Roman"/>
          <w:szCs w:val="28"/>
        </w:rPr>
        <w:t xml:space="preserve"> </w:t>
      </w:r>
      <w:bookmarkStart w:id="58" w:name="_Hlk146292350"/>
      <w:r w:rsidRPr="00A32473">
        <w:rPr>
          <w:rFonts w:eastAsia="Times New Roman" w:cs="Times New Roman"/>
          <w:szCs w:val="28"/>
        </w:rPr>
        <w:t xml:space="preserve">về </w:t>
      </w:r>
      <w:r w:rsidR="00D77C95">
        <w:t>tuyển dụng, sử dụng,</w:t>
      </w:r>
      <w:r w:rsidRPr="00A32473">
        <w:rPr>
          <w:rFonts w:eastAsia="Times New Roman" w:cs="Times New Roman"/>
          <w:szCs w:val="28"/>
        </w:rPr>
        <w:t xml:space="preserve"> </w:t>
      </w:r>
      <w:r w:rsidR="00D77C95" w:rsidRPr="00A32473">
        <w:rPr>
          <w:rFonts w:eastAsia="Times New Roman" w:cs="Times New Roman"/>
          <w:szCs w:val="28"/>
        </w:rPr>
        <w:t>quản lý,</w:t>
      </w:r>
      <w:r w:rsidR="00D77C95" w:rsidRPr="00D77C95">
        <w:t xml:space="preserve"> </w:t>
      </w:r>
      <w:r w:rsidRPr="00A32473">
        <w:rPr>
          <w:rFonts w:eastAsia="Times New Roman" w:cs="Times New Roman"/>
          <w:szCs w:val="28"/>
        </w:rPr>
        <w:t xml:space="preserve">nâng cao chất lượng đội ngũ </w:t>
      </w:r>
      <w:bookmarkEnd w:id="58"/>
      <w:r w:rsidRPr="00A32473">
        <w:rPr>
          <w:rFonts w:eastAsia="Times New Roman" w:cs="Times New Roman"/>
          <w:szCs w:val="28"/>
        </w:rPr>
        <w:t>cán bộ, công chức, viên chức.</w:t>
      </w:r>
      <w:r w:rsidR="00BC621A">
        <w:rPr>
          <w:rFonts w:eastAsia="Times New Roman" w:cs="Times New Roman"/>
          <w:szCs w:val="28"/>
        </w:rPr>
        <w:t xml:space="preserve"> </w:t>
      </w:r>
      <w:r w:rsidRPr="00A32473">
        <w:rPr>
          <w:rFonts w:eastAsia="Times New Roman" w:cs="Times New Roman"/>
          <w:szCs w:val="28"/>
        </w:rPr>
        <w:t>Theo đó, đã trình</w:t>
      </w:r>
      <w:r w:rsidR="00DB2849">
        <w:rPr>
          <w:rFonts w:eastAsia="Times New Roman" w:cs="Times New Roman"/>
          <w:szCs w:val="28"/>
        </w:rPr>
        <w:t xml:space="preserve"> </w:t>
      </w:r>
      <w:r w:rsidRPr="00A32473">
        <w:rPr>
          <w:rFonts w:eastAsia="Times New Roman" w:cs="Times New Roman"/>
          <w:szCs w:val="28"/>
        </w:rPr>
        <w:t>Chính phủ ban hành</w:t>
      </w:r>
      <w:r w:rsidR="00DB2849">
        <w:rPr>
          <w:rFonts w:eastAsia="Times New Roman" w:cs="Times New Roman"/>
          <w:szCs w:val="28"/>
        </w:rPr>
        <w:t xml:space="preserve"> </w:t>
      </w:r>
      <w:r w:rsidR="00DB2849" w:rsidRPr="00E119B4">
        <w:rPr>
          <w:szCs w:val="28"/>
        </w:rPr>
        <w:t>Nghị định số 48/2023/NĐ-CP ngày 17/7/2023 của Chính phủ sửa đổi, bổ sung một số điều của Nghị định số 90/2020/NĐ-CP ngày 13/8/2020 về đánh giá, xếp loại chất lượng cán bộ, công chức, viên chức</w:t>
      </w:r>
      <w:r w:rsidR="009135EA">
        <w:rPr>
          <w:szCs w:val="28"/>
        </w:rPr>
        <w:t>;</w:t>
      </w:r>
      <w:r w:rsidR="00BC621A">
        <w:rPr>
          <w:szCs w:val="28"/>
        </w:rPr>
        <w:t xml:space="preserve"> Nghị định số 71/2023/NĐ-CP ngày 20/9/2023 sửa đổi, bổ sung một số điều của </w:t>
      </w:r>
      <w:r w:rsidR="00BC621A" w:rsidRPr="00E21017">
        <w:rPr>
          <w:szCs w:val="28"/>
        </w:rPr>
        <w:t>Nghị định số 112/2020/NĐ-CP</w:t>
      </w:r>
      <w:r w:rsidR="00BC621A">
        <w:rPr>
          <w:szCs w:val="28"/>
        </w:rPr>
        <w:t xml:space="preserve"> ngày 18/9/2020</w:t>
      </w:r>
      <w:r w:rsidR="00BC621A" w:rsidRPr="00E21017">
        <w:rPr>
          <w:szCs w:val="28"/>
        </w:rPr>
        <w:t xml:space="preserve"> của Chính phủ</w:t>
      </w:r>
      <w:r w:rsidR="00BC621A">
        <w:rPr>
          <w:szCs w:val="28"/>
        </w:rPr>
        <w:t xml:space="preserve"> v</w:t>
      </w:r>
      <w:r w:rsidR="00BC621A" w:rsidRPr="00E21017">
        <w:rPr>
          <w:szCs w:val="28"/>
        </w:rPr>
        <w:t xml:space="preserve">ề xử lý kỷ </w:t>
      </w:r>
      <w:r w:rsidR="00BC621A" w:rsidRPr="00371A46">
        <w:rPr>
          <w:szCs w:val="28"/>
        </w:rPr>
        <w:t>luật cán bộ, công chức, viên chức</w:t>
      </w:r>
      <w:r w:rsidR="00BC621A">
        <w:rPr>
          <w:szCs w:val="28"/>
        </w:rPr>
        <w:t xml:space="preserve">; </w:t>
      </w:r>
      <w:r w:rsidR="009135EA" w:rsidRPr="00E119B4">
        <w:rPr>
          <w:szCs w:val="28"/>
        </w:rPr>
        <w:t xml:space="preserve">Thủ tướng Chính phủ ban hành Quyết định số 899/QĐ-TTg ngày 31/7/2023 </w:t>
      </w:r>
      <w:r w:rsidR="009135EA" w:rsidRPr="00E119B4">
        <w:rPr>
          <w:szCs w:val="28"/>
          <w:shd w:val="clear" w:color="auto" w:fill="FFFFFF"/>
        </w:rPr>
        <w:t xml:space="preserve">phê duyệt Chiến lược quốc gia về thu hút, trọng dụng nhân tài đến năm 2030, tầm nhìn đến năm </w:t>
      </w:r>
      <w:r w:rsidR="009135EA" w:rsidRPr="00371A46">
        <w:rPr>
          <w:szCs w:val="28"/>
          <w:shd w:val="clear" w:color="auto" w:fill="FFFFFF"/>
        </w:rPr>
        <w:t>2050</w:t>
      </w:r>
      <w:r w:rsidR="007B37F2" w:rsidRPr="00371A46">
        <w:rPr>
          <w:rFonts w:cs="Times New Roman"/>
          <w:szCs w:val="28"/>
        </w:rPr>
        <w:t xml:space="preserve">. Bên cạnh đó, Bộ trưởng Bộ Nội vụ đã ban hành theo thẩm quyền </w:t>
      </w:r>
      <w:r w:rsidR="009135EA" w:rsidRPr="00371A46">
        <w:rPr>
          <w:szCs w:val="28"/>
        </w:rPr>
        <w:t>Thông tư s</w:t>
      </w:r>
      <w:r w:rsidR="009135EA" w:rsidRPr="00E119B4">
        <w:rPr>
          <w:szCs w:val="28"/>
        </w:rPr>
        <w:t xml:space="preserve">ố 12/2023/TT-BNV ngày 08/8/2023 về việc bãi bỏ một số Thông tư do Bộ trưởng Bộ Nội vụ ban hành quy định về tuyển dụng công chức, viên chức, nâng ngạch công chức, thăng hạng viên chức và thực hiện chế độ hợp đồng một số loại công việc trong cơ quan hành chính nhà nước, đơn vị sự nghiệp công lập; ban hành </w:t>
      </w:r>
      <w:del w:id="59" w:author="John Scott" w:date="2023-09-23T17:32:00Z">
        <w:r w:rsidR="009135EA" w:rsidRPr="00E119B4" w:rsidDel="000671D4">
          <w:rPr>
            <w:szCs w:val="28"/>
          </w:rPr>
          <w:delText xml:space="preserve">văn </w:delText>
        </w:r>
      </w:del>
      <w:ins w:id="60" w:author="John Scott" w:date="2023-09-23T17:32:00Z">
        <w:r w:rsidR="000671D4">
          <w:rPr>
            <w:szCs w:val="28"/>
          </w:rPr>
          <w:t>V</w:t>
        </w:r>
        <w:r w:rsidR="000671D4" w:rsidRPr="00E119B4">
          <w:rPr>
            <w:szCs w:val="28"/>
          </w:rPr>
          <w:t xml:space="preserve">ăn </w:t>
        </w:r>
      </w:ins>
      <w:r w:rsidR="009135EA" w:rsidRPr="00E119B4">
        <w:rPr>
          <w:szCs w:val="28"/>
        </w:rPr>
        <w:t>bản hợp nhất số 03/VBHN-BNV ngày 03/8/2023</w:t>
      </w:r>
      <w:r w:rsidR="009135EA">
        <w:rPr>
          <w:szCs w:val="28"/>
        </w:rPr>
        <w:t xml:space="preserve"> hợp nhất</w:t>
      </w:r>
      <w:r w:rsidR="009135EA" w:rsidRPr="00E119B4">
        <w:rPr>
          <w:szCs w:val="28"/>
        </w:rPr>
        <w:t xml:space="preserve"> Nghị định số 90/2020/NĐ-CP ngày 13/8/2020 của Chính phủ về đánh giá, xếp loại chất lượng cán bộ, công chức, viên chức và Nghị định số 48/2023/NĐ-CP ngày 17/7/2023 của Chính phủ sửa đổi, bổ sung một số điều của Nghị định số 90/2020/NĐ-CP ngày 13/8/2020 về đánh giá, xếp loại chất lượng cán bộ, công chức, viên chức</w:t>
      </w:r>
      <w:r w:rsidR="007B37F2" w:rsidRPr="007D40B4">
        <w:rPr>
          <w:rFonts w:cs="Times New Roman"/>
          <w:color w:val="4F81BD" w:themeColor="accent1"/>
          <w:szCs w:val="28"/>
        </w:rPr>
        <w:t xml:space="preserve">. </w:t>
      </w:r>
    </w:p>
    <w:p w:rsidR="000830ED" w:rsidRPr="00E119B4" w:rsidRDefault="00E21017" w:rsidP="0010289D">
      <w:pPr>
        <w:spacing w:before="120" w:after="120" w:line="264" w:lineRule="auto"/>
        <w:ind w:firstLine="851"/>
        <w:jc w:val="both"/>
        <w:rPr>
          <w:szCs w:val="28"/>
          <w:shd w:val="clear" w:color="auto" w:fill="FFFFFF"/>
        </w:rPr>
      </w:pPr>
      <w:commentRangeStart w:id="61"/>
      <w:r>
        <w:rPr>
          <w:szCs w:val="28"/>
        </w:rPr>
        <w:t xml:space="preserve">Bộ Nội vụ đã trình Chính phủ </w:t>
      </w:r>
      <w:del w:id="62" w:author="John Scott" w:date="2023-09-23T17:37:00Z">
        <w:r w:rsidDel="004E13FB">
          <w:rPr>
            <w:szCs w:val="28"/>
          </w:rPr>
          <w:delText>dự thảo</w:delText>
        </w:r>
      </w:del>
      <w:ins w:id="63" w:author="John Scott" w:date="2023-09-23T17:37:00Z">
        <w:r w:rsidR="004E13FB">
          <w:rPr>
            <w:szCs w:val="28"/>
          </w:rPr>
          <w:t>ban hành</w:t>
        </w:r>
      </w:ins>
      <w:r>
        <w:rPr>
          <w:szCs w:val="28"/>
        </w:rPr>
        <w:t xml:space="preserve"> Nghị định </w:t>
      </w:r>
      <w:ins w:id="64" w:author="John Scott" w:date="2023-09-23T17:37:00Z">
        <w:r w:rsidR="004E13FB">
          <w:rPr>
            <w:szCs w:val="28"/>
          </w:rPr>
          <w:t xml:space="preserve">số 69/2023/NĐ-CP ngày 14/9/2023 về việc </w:t>
        </w:r>
      </w:ins>
      <w:r>
        <w:rPr>
          <w:szCs w:val="28"/>
        </w:rPr>
        <w:t>sửa đổi, bổ sung một số điều của</w:t>
      </w:r>
      <w:r w:rsidRPr="00E21017">
        <w:t xml:space="preserve"> </w:t>
      </w:r>
      <w:r w:rsidRPr="00E21017">
        <w:rPr>
          <w:szCs w:val="28"/>
        </w:rPr>
        <w:t xml:space="preserve">Nghị định số 159/2020/NĐ-CP </w:t>
      </w:r>
      <w:r>
        <w:rPr>
          <w:szCs w:val="28"/>
        </w:rPr>
        <w:t xml:space="preserve">ngày 31/12/2020 </w:t>
      </w:r>
      <w:r w:rsidRPr="00E21017">
        <w:rPr>
          <w:szCs w:val="28"/>
        </w:rPr>
        <w:t>của Chính phủ</w:t>
      </w:r>
      <w:r>
        <w:rPr>
          <w:szCs w:val="28"/>
        </w:rPr>
        <w:t xml:space="preserve"> v</w:t>
      </w:r>
      <w:r w:rsidRPr="00E21017">
        <w:rPr>
          <w:szCs w:val="28"/>
        </w:rPr>
        <w:t>ề quản lý người giữ chức danh, chức vụ và người đại diện phần vốn nhà nước tại doanh nghiệp</w:t>
      </w:r>
      <w:commentRangeEnd w:id="61"/>
      <w:r w:rsidR="000671D4">
        <w:rPr>
          <w:rStyle w:val="CommentReference"/>
          <w:rFonts w:eastAsia="Arial" w:cs="Times New Roman"/>
          <w:lang w:val="vi-VN"/>
        </w:rPr>
        <w:commentReference w:id="61"/>
      </w:r>
      <w:r w:rsidRPr="00371A46">
        <w:rPr>
          <w:szCs w:val="28"/>
        </w:rPr>
        <w:t xml:space="preserve">. Bên cạnh đó, </w:t>
      </w:r>
      <w:r w:rsidR="007B37F2" w:rsidRPr="00371A46">
        <w:rPr>
          <w:rFonts w:cs="Times New Roman"/>
          <w:spacing w:val="-4"/>
          <w:szCs w:val="28"/>
        </w:rPr>
        <w:t xml:space="preserve">Bộ Nội vụ </w:t>
      </w:r>
      <w:r w:rsidR="00856512" w:rsidRPr="00371A46">
        <w:rPr>
          <w:rFonts w:cs="Times New Roman"/>
          <w:spacing w:val="-4"/>
          <w:szCs w:val="28"/>
        </w:rPr>
        <w:t xml:space="preserve">đã </w:t>
      </w:r>
      <w:r w:rsidR="009135EA" w:rsidRPr="00371A46">
        <w:rPr>
          <w:rFonts w:cs="Times New Roman"/>
          <w:spacing w:val="-4"/>
          <w:szCs w:val="28"/>
        </w:rPr>
        <w:t>phối hợp với Văn phòng Chính phủ</w:t>
      </w:r>
      <w:r w:rsidR="007B37F2" w:rsidRPr="00371A46">
        <w:rPr>
          <w:rFonts w:cs="Times New Roman"/>
          <w:spacing w:val="-4"/>
          <w:szCs w:val="28"/>
        </w:rPr>
        <w:t xml:space="preserve"> </w:t>
      </w:r>
      <w:r w:rsidR="009135EA" w:rsidRPr="00E119B4">
        <w:rPr>
          <w:szCs w:val="28"/>
        </w:rPr>
        <w:t xml:space="preserve">tổ chức lấy ý kiến </w:t>
      </w:r>
      <w:r w:rsidR="009135EA">
        <w:rPr>
          <w:szCs w:val="28"/>
        </w:rPr>
        <w:t>t</w:t>
      </w:r>
      <w:r w:rsidR="009135EA" w:rsidRPr="00E119B4">
        <w:rPr>
          <w:szCs w:val="28"/>
        </w:rPr>
        <w:t>hành viên Chính phủ về dự thảo Nghị định quy định về khuyến khích, bảo vệ cán bộ năng động, sáng tạo, dám nghĩ, dám làm, dám chịu trách nhiệm vì lợi ích chung; tổng hợp, tiếp thu ý kiến của các bộ, ban,</w:t>
      </w:r>
      <w:bookmarkStart w:id="65" w:name="_Hlk136857121"/>
      <w:r w:rsidR="009135EA" w:rsidRPr="00E119B4">
        <w:rPr>
          <w:szCs w:val="28"/>
        </w:rPr>
        <w:t xml:space="preserve"> ngành Trung ương và địa phương đối với dự thảo Nghị định quy định tiêu chuẩn chức danh công chức lãnh đạo, quản lý trong cơ quan hành chính nhà nước</w:t>
      </w:r>
      <w:r w:rsidR="004D605E">
        <w:rPr>
          <w:szCs w:val="28"/>
        </w:rPr>
        <w:t xml:space="preserve">; </w:t>
      </w:r>
      <w:r w:rsidR="004D605E" w:rsidRPr="00E119B4">
        <w:rPr>
          <w:szCs w:val="28"/>
        </w:rPr>
        <w:t>tổng hợp, tiếp thu ý kiến tham gia của các bộ, ngành</w:t>
      </w:r>
      <w:r w:rsidR="004D605E">
        <w:rPr>
          <w:szCs w:val="28"/>
        </w:rPr>
        <w:t>,</w:t>
      </w:r>
      <w:r w:rsidR="004D605E" w:rsidRPr="00E119B4">
        <w:rPr>
          <w:szCs w:val="28"/>
        </w:rPr>
        <w:t xml:space="preserve"> địa phương </w:t>
      </w:r>
      <w:r w:rsidR="004D605E">
        <w:rPr>
          <w:szCs w:val="28"/>
        </w:rPr>
        <w:t>đối với</w:t>
      </w:r>
      <w:r w:rsidR="004D605E" w:rsidRPr="00E119B4">
        <w:rPr>
          <w:szCs w:val="28"/>
        </w:rPr>
        <w:t xml:space="preserve"> dự thảo </w:t>
      </w:r>
      <w:r w:rsidR="004D605E">
        <w:rPr>
          <w:szCs w:val="28"/>
        </w:rPr>
        <w:t xml:space="preserve">Nghị định sửa đổi, bổ sung một số điều của </w:t>
      </w:r>
      <w:r w:rsidR="004D605E" w:rsidRPr="00E119B4">
        <w:rPr>
          <w:szCs w:val="28"/>
        </w:rPr>
        <w:t>Nghị định số 138/2020/NĐ-CP ngày 27/11/2020 của Chính phủ quy định về tuyển dụng, sử dụng và quản lý công chức và Nghị định số 115/2020/NĐ-CP ngày 25/9/2020 của Chính phủ quy định về tuyển dụng, sử dụng và quản lý viên chức</w:t>
      </w:r>
      <w:r w:rsidR="009135EA" w:rsidRPr="00E119B4">
        <w:rPr>
          <w:szCs w:val="28"/>
        </w:rPr>
        <w:t>.</w:t>
      </w:r>
      <w:r w:rsidR="00A306EC">
        <w:rPr>
          <w:szCs w:val="28"/>
        </w:rPr>
        <w:t xml:space="preserve"> </w:t>
      </w:r>
      <w:bookmarkStart w:id="66" w:name="_Hlk146292575"/>
      <w:bookmarkEnd w:id="65"/>
      <w:r w:rsidR="000830ED" w:rsidRPr="00E119B4">
        <w:rPr>
          <w:bCs/>
          <w:szCs w:val="28"/>
        </w:rPr>
        <w:t xml:space="preserve">Bộ Nội vụ </w:t>
      </w:r>
      <w:r w:rsidR="000830ED">
        <w:rPr>
          <w:bCs/>
          <w:szCs w:val="28"/>
        </w:rPr>
        <w:t xml:space="preserve">đã </w:t>
      </w:r>
      <w:r w:rsidR="000830ED" w:rsidRPr="00E119B4">
        <w:rPr>
          <w:bCs/>
          <w:szCs w:val="28"/>
        </w:rPr>
        <w:t>chủ trì triển khai xây dựng</w:t>
      </w:r>
      <w:r w:rsidR="000830ED">
        <w:rPr>
          <w:bCs/>
          <w:szCs w:val="28"/>
        </w:rPr>
        <w:t xml:space="preserve"> cơ sở dữ liệu</w:t>
      </w:r>
      <w:r w:rsidR="000830ED" w:rsidRPr="00E119B4">
        <w:rPr>
          <w:bCs/>
          <w:szCs w:val="28"/>
        </w:rPr>
        <w:t xml:space="preserve"> </w:t>
      </w:r>
      <w:r w:rsidR="000830ED">
        <w:rPr>
          <w:bCs/>
          <w:szCs w:val="28"/>
        </w:rPr>
        <w:t>(</w:t>
      </w:r>
      <w:r w:rsidR="000830ED" w:rsidRPr="00E119B4">
        <w:rPr>
          <w:bCs/>
          <w:szCs w:val="28"/>
        </w:rPr>
        <w:t>CSDL</w:t>
      </w:r>
      <w:r w:rsidR="000830ED">
        <w:rPr>
          <w:bCs/>
          <w:szCs w:val="28"/>
        </w:rPr>
        <w:t>)</w:t>
      </w:r>
      <w:r w:rsidR="000830ED" w:rsidRPr="00E119B4">
        <w:rPr>
          <w:bCs/>
          <w:szCs w:val="28"/>
        </w:rPr>
        <w:t xml:space="preserve"> quốc gia về </w:t>
      </w:r>
      <w:r w:rsidR="000830ED">
        <w:rPr>
          <w:bCs/>
          <w:szCs w:val="28"/>
        </w:rPr>
        <w:t>cán bộ, công chức, viên chức (</w:t>
      </w:r>
      <w:r w:rsidR="000830ED" w:rsidRPr="00E119B4">
        <w:rPr>
          <w:bCs/>
          <w:szCs w:val="28"/>
        </w:rPr>
        <w:t>CBCCVC</w:t>
      </w:r>
      <w:r w:rsidR="000830ED">
        <w:rPr>
          <w:bCs/>
          <w:szCs w:val="28"/>
        </w:rPr>
        <w:t>)</w:t>
      </w:r>
      <w:r w:rsidR="000830ED" w:rsidRPr="00E119B4">
        <w:rPr>
          <w:bCs/>
          <w:szCs w:val="28"/>
        </w:rPr>
        <w:t xml:space="preserve"> để quản lý đồng bộ, thống nhất, minh bạch, kịp thời, tạo nguồn dữ liệu cốt lõi cho phát triển Chính phủ số.</w:t>
      </w:r>
      <w:r w:rsidR="000830ED" w:rsidRPr="00E119B4">
        <w:rPr>
          <w:szCs w:val="28"/>
          <w:shd w:val="clear" w:color="auto" w:fill="FFFFFF"/>
        </w:rPr>
        <w:t xml:space="preserve"> </w:t>
      </w:r>
      <w:r w:rsidR="000830ED" w:rsidRPr="00371A46">
        <w:rPr>
          <w:szCs w:val="28"/>
          <w:lang w:val="vi-VN"/>
        </w:rPr>
        <w:t xml:space="preserve">Tính đến ngày </w:t>
      </w:r>
      <w:r w:rsidR="000830ED" w:rsidRPr="00371A46">
        <w:rPr>
          <w:szCs w:val="28"/>
        </w:rPr>
        <w:t>06</w:t>
      </w:r>
      <w:r w:rsidR="000830ED" w:rsidRPr="00371A46">
        <w:rPr>
          <w:szCs w:val="28"/>
          <w:lang w:val="vi-VN"/>
        </w:rPr>
        <w:t>/0</w:t>
      </w:r>
      <w:r w:rsidR="000830ED" w:rsidRPr="00371A46">
        <w:rPr>
          <w:szCs w:val="28"/>
        </w:rPr>
        <w:t>9</w:t>
      </w:r>
      <w:r w:rsidR="000830ED" w:rsidRPr="00371A46">
        <w:rPr>
          <w:szCs w:val="28"/>
          <w:lang w:val="vi-VN"/>
        </w:rPr>
        <w:t xml:space="preserve">/2023, </w:t>
      </w:r>
      <w:r w:rsidR="000830ED" w:rsidRPr="00371A46">
        <w:rPr>
          <w:szCs w:val="28"/>
        </w:rPr>
        <w:t>đã có</w:t>
      </w:r>
      <w:r w:rsidR="000830ED" w:rsidRPr="00371A46">
        <w:rPr>
          <w:szCs w:val="28"/>
          <w:lang w:val="vi-VN"/>
        </w:rPr>
        <w:t xml:space="preserve"> 100% </w:t>
      </w:r>
      <w:r w:rsidR="000830ED" w:rsidRPr="00371A46">
        <w:rPr>
          <w:szCs w:val="28"/>
        </w:rPr>
        <w:t>b</w:t>
      </w:r>
      <w:r w:rsidR="000830ED" w:rsidRPr="00371A46">
        <w:rPr>
          <w:szCs w:val="28"/>
          <w:lang w:val="vi-VN"/>
        </w:rPr>
        <w:t xml:space="preserve">ộ, ngành, địa phương hoàn thành kết nối, đồng bộ dữ liệu với </w:t>
      </w:r>
      <w:r w:rsidR="000830ED" w:rsidRPr="00371A46">
        <w:rPr>
          <w:szCs w:val="28"/>
        </w:rPr>
        <w:t>CSDL quốc gia về CBCCVC</w:t>
      </w:r>
      <w:r w:rsidR="000830ED" w:rsidRPr="00371A46">
        <w:rPr>
          <w:szCs w:val="28"/>
          <w:lang w:val="vi-VN"/>
        </w:rPr>
        <w:t xml:space="preserve"> (33 </w:t>
      </w:r>
      <w:r w:rsidR="000830ED" w:rsidRPr="00371A46">
        <w:rPr>
          <w:szCs w:val="28"/>
        </w:rPr>
        <w:t>b</w:t>
      </w:r>
      <w:r w:rsidR="000830ED" w:rsidRPr="00371A46">
        <w:rPr>
          <w:szCs w:val="28"/>
          <w:lang w:val="vi-VN"/>
        </w:rPr>
        <w:t xml:space="preserve">ộ, cơ quan ngang </w:t>
      </w:r>
      <w:r w:rsidR="000830ED" w:rsidRPr="00371A46">
        <w:rPr>
          <w:szCs w:val="28"/>
        </w:rPr>
        <w:t>b</w:t>
      </w:r>
      <w:r w:rsidR="000830ED" w:rsidRPr="00371A46">
        <w:rPr>
          <w:szCs w:val="28"/>
          <w:lang w:val="vi-VN"/>
        </w:rPr>
        <w:t xml:space="preserve">ộ, cơ quan thuộc Chính phủ và 63 tỉnh, thành phố); trong đó có 67 </w:t>
      </w:r>
      <w:r w:rsidR="000830ED" w:rsidRPr="00371A46">
        <w:rPr>
          <w:szCs w:val="28"/>
        </w:rPr>
        <w:t>b</w:t>
      </w:r>
      <w:r w:rsidR="000830ED" w:rsidRPr="00371A46">
        <w:rPr>
          <w:szCs w:val="28"/>
          <w:lang w:val="vi-VN"/>
        </w:rPr>
        <w:t>ộ, ngành, địa phương đã đồng bộ 100% dữ liệu, 1</w:t>
      </w:r>
      <w:r w:rsidR="000830ED" w:rsidRPr="00371A46">
        <w:rPr>
          <w:szCs w:val="28"/>
        </w:rPr>
        <w:t>1</w:t>
      </w:r>
      <w:r w:rsidR="000830ED" w:rsidRPr="00371A46">
        <w:rPr>
          <w:szCs w:val="28"/>
          <w:lang w:val="vi-VN"/>
        </w:rPr>
        <w:t xml:space="preserve"> </w:t>
      </w:r>
      <w:r w:rsidR="000830ED" w:rsidRPr="00371A46">
        <w:rPr>
          <w:szCs w:val="28"/>
        </w:rPr>
        <w:t>b</w:t>
      </w:r>
      <w:r w:rsidR="000830ED" w:rsidRPr="00371A46">
        <w:rPr>
          <w:szCs w:val="28"/>
          <w:lang w:val="vi-VN"/>
        </w:rPr>
        <w:t>ộ, ngành, địa phương đồng bộ trên 90% dữ liệu. Tổng số dữ liệu được đồng bộ đạt 2.17</w:t>
      </w:r>
      <w:r w:rsidR="000830ED" w:rsidRPr="00371A46">
        <w:rPr>
          <w:szCs w:val="28"/>
        </w:rPr>
        <w:t>5</w:t>
      </w:r>
      <w:r w:rsidR="000830ED" w:rsidRPr="00371A46">
        <w:rPr>
          <w:szCs w:val="28"/>
          <w:lang w:val="vi-VN"/>
        </w:rPr>
        <w:t>.</w:t>
      </w:r>
      <w:r w:rsidR="000830ED" w:rsidRPr="00371A46">
        <w:rPr>
          <w:szCs w:val="28"/>
        </w:rPr>
        <w:t>087</w:t>
      </w:r>
      <w:r w:rsidR="000830ED" w:rsidRPr="00371A46">
        <w:rPr>
          <w:szCs w:val="28"/>
          <w:lang w:val="vi-VN"/>
        </w:rPr>
        <w:t xml:space="preserve"> hồ sơ (</w:t>
      </w:r>
      <w:r w:rsidR="000830ED" w:rsidRPr="00371A46">
        <w:rPr>
          <w:szCs w:val="28"/>
        </w:rPr>
        <w:t>b</w:t>
      </w:r>
      <w:r w:rsidR="000830ED" w:rsidRPr="00371A46">
        <w:rPr>
          <w:szCs w:val="28"/>
          <w:lang w:val="vi-VN"/>
        </w:rPr>
        <w:t>ộ, ngành là 159.</w:t>
      </w:r>
      <w:r w:rsidR="000830ED" w:rsidRPr="00371A46">
        <w:rPr>
          <w:szCs w:val="28"/>
        </w:rPr>
        <w:t xml:space="preserve">366 </w:t>
      </w:r>
      <w:r w:rsidR="000830ED" w:rsidRPr="00371A46">
        <w:rPr>
          <w:szCs w:val="28"/>
          <w:lang w:val="vi-VN"/>
        </w:rPr>
        <w:t>hồ sơ</w:t>
      </w:r>
      <w:r w:rsidR="000830ED" w:rsidRPr="00371A46">
        <w:rPr>
          <w:szCs w:val="28"/>
        </w:rPr>
        <w:t xml:space="preserve">, đạt 7,33%; </w:t>
      </w:r>
      <w:r w:rsidR="000830ED" w:rsidRPr="00371A46">
        <w:rPr>
          <w:szCs w:val="28"/>
          <w:lang w:val="vi-VN"/>
        </w:rPr>
        <w:t>địa phương là 2.015.</w:t>
      </w:r>
      <w:r w:rsidR="000830ED" w:rsidRPr="00371A46">
        <w:rPr>
          <w:szCs w:val="28"/>
        </w:rPr>
        <w:t>721</w:t>
      </w:r>
      <w:r w:rsidR="000830ED" w:rsidRPr="00371A46">
        <w:rPr>
          <w:szCs w:val="28"/>
          <w:lang w:val="vi-VN"/>
        </w:rPr>
        <w:t xml:space="preserve"> hồ sơ</w:t>
      </w:r>
      <w:r w:rsidR="000830ED" w:rsidRPr="00371A46">
        <w:rPr>
          <w:szCs w:val="28"/>
        </w:rPr>
        <w:t>,</w:t>
      </w:r>
      <w:r w:rsidR="000830ED" w:rsidRPr="00371A46">
        <w:rPr>
          <w:szCs w:val="28"/>
          <w:lang w:val="vi-VN"/>
        </w:rPr>
        <w:t xml:space="preserve"> đạt </w:t>
      </w:r>
      <w:r w:rsidR="000830ED" w:rsidRPr="00371A46">
        <w:rPr>
          <w:szCs w:val="28"/>
        </w:rPr>
        <w:t>92,67</w:t>
      </w:r>
      <w:r w:rsidR="000830ED" w:rsidRPr="00371A46">
        <w:rPr>
          <w:szCs w:val="28"/>
          <w:lang w:val="vi-VN"/>
        </w:rPr>
        <w:t>%)</w:t>
      </w:r>
      <w:r w:rsidR="000830ED" w:rsidRPr="00371A46">
        <w:rPr>
          <w:szCs w:val="28"/>
        </w:rPr>
        <w:t xml:space="preserve">. </w:t>
      </w:r>
      <w:bookmarkEnd w:id="66"/>
      <w:r w:rsidR="000830ED" w:rsidRPr="00371A46">
        <w:rPr>
          <w:szCs w:val="28"/>
          <w:shd w:val="clear" w:color="auto" w:fill="FFFFFF"/>
        </w:rPr>
        <w:t>B</w:t>
      </w:r>
      <w:r w:rsidR="000830ED">
        <w:rPr>
          <w:szCs w:val="28"/>
          <w:shd w:val="clear" w:color="auto" w:fill="FFFFFF"/>
        </w:rPr>
        <w:t>ên cạnh đó, Bộ Nội vụ t</w:t>
      </w:r>
      <w:r w:rsidR="000830ED" w:rsidRPr="00E119B4">
        <w:rPr>
          <w:szCs w:val="28"/>
          <w:shd w:val="clear" w:color="auto" w:fill="FFFFFF"/>
        </w:rPr>
        <w:t xml:space="preserve">iếp tục đôn đốc các bộ, ngành, địa phương khẩn trương nâng cấp phần mềm, hệ thống thông tin, cập nhật dữ liệu để kết nối, chia sẻ dữ liệu </w:t>
      </w:r>
      <w:del w:id="67" w:author="John Scott" w:date="2023-09-23T17:41:00Z">
        <w:r w:rsidR="000830ED" w:rsidRPr="00E119B4" w:rsidDel="004E13FB">
          <w:rPr>
            <w:szCs w:val="28"/>
            <w:shd w:val="clear" w:color="auto" w:fill="FFFFFF"/>
          </w:rPr>
          <w:delText xml:space="preserve">về </w:delText>
        </w:r>
        <w:r w:rsidR="000830ED" w:rsidRPr="00E119B4" w:rsidDel="004E13FB">
          <w:rPr>
            <w:bCs/>
            <w:szCs w:val="28"/>
          </w:rPr>
          <w:delText xml:space="preserve">cơ sở dữ liệu quốc gia về cán bộ, công chức, viên chức </w:delText>
        </w:r>
      </w:del>
      <w:r w:rsidR="000830ED" w:rsidRPr="00E119B4">
        <w:rPr>
          <w:szCs w:val="28"/>
          <w:shd w:val="clear" w:color="auto" w:fill="FFFFFF"/>
        </w:rPr>
        <w:t xml:space="preserve">bảo đảm tiến độ đã </w:t>
      </w:r>
      <w:del w:id="68" w:author="John Scott" w:date="2023-09-23T17:41:00Z">
        <w:r w:rsidR="000830ED" w:rsidRPr="00E119B4" w:rsidDel="004E13FB">
          <w:rPr>
            <w:szCs w:val="28"/>
            <w:shd w:val="clear" w:color="auto" w:fill="FFFFFF"/>
          </w:rPr>
          <w:delText xml:space="preserve">được </w:delText>
        </w:r>
      </w:del>
      <w:r w:rsidR="000830ED" w:rsidRPr="00E119B4">
        <w:rPr>
          <w:szCs w:val="28"/>
          <w:shd w:val="clear" w:color="auto" w:fill="FFFFFF"/>
        </w:rPr>
        <w:t xml:space="preserve">đề ra; </w:t>
      </w:r>
      <w:commentRangeStart w:id="69"/>
      <w:r w:rsidR="000830ED" w:rsidRPr="00E119B4">
        <w:rPr>
          <w:szCs w:val="28"/>
          <w:shd w:val="clear" w:color="auto" w:fill="FFFFFF"/>
        </w:rPr>
        <w:t>dự thảo Quyết định phê duyệt Kế hoạch thực hiện đồng bộ, đối soát dữ liệu trên Cơ sở dữ liệu quốc gia đảm bảo “Đúng</w:t>
      </w:r>
      <w:r w:rsidR="000830ED">
        <w:rPr>
          <w:szCs w:val="28"/>
          <w:shd w:val="clear" w:color="auto" w:fill="FFFFFF"/>
        </w:rPr>
        <w:t xml:space="preserve"> </w:t>
      </w:r>
      <w:r w:rsidR="000830ED" w:rsidRPr="00E119B4">
        <w:rPr>
          <w:szCs w:val="28"/>
          <w:shd w:val="clear" w:color="auto" w:fill="FFFFFF"/>
        </w:rPr>
        <w:t>- Đủ</w:t>
      </w:r>
      <w:r w:rsidR="000830ED">
        <w:rPr>
          <w:szCs w:val="28"/>
          <w:shd w:val="clear" w:color="auto" w:fill="FFFFFF"/>
        </w:rPr>
        <w:t xml:space="preserve"> </w:t>
      </w:r>
      <w:r w:rsidR="000830ED" w:rsidRPr="00E119B4">
        <w:rPr>
          <w:szCs w:val="28"/>
          <w:shd w:val="clear" w:color="auto" w:fill="FFFFFF"/>
        </w:rPr>
        <w:t>- Sạch</w:t>
      </w:r>
      <w:r w:rsidR="000830ED">
        <w:rPr>
          <w:szCs w:val="28"/>
          <w:shd w:val="clear" w:color="auto" w:fill="FFFFFF"/>
        </w:rPr>
        <w:t xml:space="preserve"> </w:t>
      </w:r>
      <w:r w:rsidR="000830ED" w:rsidRPr="00E119B4">
        <w:rPr>
          <w:szCs w:val="28"/>
          <w:shd w:val="clear" w:color="auto" w:fill="FFFFFF"/>
        </w:rPr>
        <w:t>- Sống”.</w:t>
      </w:r>
      <w:commentRangeEnd w:id="69"/>
      <w:r w:rsidR="004E13FB">
        <w:rPr>
          <w:rStyle w:val="CommentReference"/>
          <w:rFonts w:eastAsia="Arial" w:cs="Times New Roman"/>
          <w:lang w:val="vi-VN"/>
        </w:rPr>
        <w:commentReference w:id="69"/>
      </w:r>
    </w:p>
    <w:p w:rsidR="00D97957" w:rsidRPr="002F72B6" w:rsidRDefault="00B97A33" w:rsidP="0010289D">
      <w:pPr>
        <w:spacing w:before="120" w:after="120" w:line="264" w:lineRule="auto"/>
        <w:ind w:firstLine="851"/>
        <w:jc w:val="both"/>
        <w:rPr>
          <w:rFonts w:eastAsia="Times New Roman" w:cs="Times New Roman"/>
          <w:szCs w:val="28"/>
        </w:rPr>
      </w:pPr>
      <w:r w:rsidRPr="00371A46">
        <w:rPr>
          <w:rFonts w:eastAsia="SimSun" w:cs="Times New Roman"/>
          <w:szCs w:val="28"/>
          <w:lang w:val="de-DE"/>
        </w:rPr>
        <w:t xml:space="preserve">Trong </w:t>
      </w:r>
      <w:r w:rsidR="002F72B6" w:rsidRPr="00371A46">
        <w:rPr>
          <w:rFonts w:eastAsia="SimSun" w:cs="Times New Roman"/>
          <w:szCs w:val="28"/>
          <w:lang w:val="de-DE"/>
        </w:rPr>
        <w:t>quý III/</w:t>
      </w:r>
      <w:r w:rsidRPr="00371A46">
        <w:rPr>
          <w:rFonts w:eastAsia="SimSun" w:cs="Times New Roman"/>
          <w:szCs w:val="28"/>
          <w:lang w:val="de-DE"/>
        </w:rPr>
        <w:t>2023, c</w:t>
      </w:r>
      <w:r w:rsidR="00D97957" w:rsidRPr="00371A46">
        <w:rPr>
          <w:rFonts w:eastAsia="SimSun" w:cs="Times New Roman"/>
          <w:szCs w:val="28"/>
          <w:lang w:val="de-DE"/>
        </w:rPr>
        <w:t xml:space="preserve">ác bộ, ngành đã chủ động, </w:t>
      </w:r>
      <w:r w:rsidR="00D97957" w:rsidRPr="002F72B6">
        <w:rPr>
          <w:rFonts w:eastAsia="SimSun" w:cs="Times New Roman"/>
          <w:szCs w:val="28"/>
          <w:lang w:val="de-DE"/>
        </w:rPr>
        <w:t xml:space="preserve">tích cực xây dựng và hoàn thiện các quy định về xác định vị trí việc làm của công chức và người làm việc trong đơn vị sự nghiệp công lập theo quy định của Chính phủ tại Nghị định số 62/2020/NĐ-CP và Nghị định số 106/2020/NĐ-CP. </w:t>
      </w:r>
      <w:commentRangeStart w:id="70"/>
      <w:r w:rsidR="00D97957" w:rsidRPr="002F72B6">
        <w:rPr>
          <w:rFonts w:eastAsia="SimSun" w:cs="Times New Roman"/>
          <w:szCs w:val="28"/>
          <w:lang w:val="de-DE"/>
        </w:rPr>
        <w:t>Hầu</w:t>
      </w:r>
      <w:commentRangeEnd w:id="70"/>
      <w:r w:rsidR="004820B7">
        <w:rPr>
          <w:rStyle w:val="CommentReference"/>
          <w:rFonts w:eastAsia="Arial" w:cs="Times New Roman"/>
          <w:lang w:val="vi-VN"/>
        </w:rPr>
        <w:commentReference w:id="70"/>
      </w:r>
      <w:r w:rsidR="00D97957" w:rsidRPr="002F72B6">
        <w:rPr>
          <w:rFonts w:eastAsia="SimSun" w:cs="Times New Roman"/>
          <w:szCs w:val="28"/>
          <w:lang w:val="de-DE"/>
        </w:rPr>
        <w:t xml:space="preserve"> hết các bộ, cơ quan ngang bộ đã xây dựng dự thảo thông tư hướng dẫn về vị trí việc làm và định mức biên chế đối với công chức thuộc phạm vi quản lý theo quy định tại Nghị định số 62/2020/NĐ-CP</w:t>
      </w:r>
      <w:r w:rsidR="002F72B6" w:rsidRPr="002F72B6">
        <w:rPr>
          <w:rFonts w:eastAsia="SimSun" w:cs="Times New Roman"/>
          <w:szCs w:val="28"/>
          <w:lang w:val="de-DE"/>
        </w:rPr>
        <w:t xml:space="preserve">. </w:t>
      </w:r>
      <w:r w:rsidRPr="002F72B6">
        <w:rPr>
          <w:rFonts w:eastAsia="Times New Roman" w:cs="Times New Roman"/>
          <w:szCs w:val="28"/>
        </w:rPr>
        <w:t xml:space="preserve">Theo đó, </w:t>
      </w:r>
      <w:r w:rsidRPr="002F72B6">
        <w:rPr>
          <w:rFonts w:eastAsia="MS Mincho" w:cs="Times New Roman"/>
          <w:szCs w:val="28"/>
        </w:rPr>
        <w:t xml:space="preserve">việc xây dựng và ban hành các Thông tư hướng dẫn về vị trí việc làm và định mức biên chế đã giúp các bộ, ngành, địa phương có thêm cơ sở pháp lý trong việc xây dựng Đề án vị trí việc làm của đơn vị, bảo đảm thống nhất, đồng bộ giữa xác định vị trí việc làm, tinh giản biên chế, cơ cấu </w:t>
      </w:r>
      <w:ins w:id="71" w:author="John Scott" w:date="2023-09-23T17:43:00Z">
        <w:r w:rsidR="004820B7">
          <w:rPr>
            <w:rFonts w:eastAsia="MS Mincho" w:cs="Times New Roman"/>
            <w:szCs w:val="28"/>
          </w:rPr>
          <w:t xml:space="preserve">lại </w:t>
        </w:r>
      </w:ins>
      <w:r w:rsidRPr="002F72B6">
        <w:rPr>
          <w:rFonts w:eastAsia="MS Mincho" w:cs="Times New Roman"/>
          <w:szCs w:val="28"/>
        </w:rPr>
        <w:t>đội ngũ công chức, viên chức gắn với sử dụng và quản lý hiệu quả đội ngũ công chức, viên chức.</w:t>
      </w:r>
    </w:p>
    <w:p w:rsidR="00D97957" w:rsidRPr="00B34477" w:rsidRDefault="00D97957" w:rsidP="0010289D">
      <w:pPr>
        <w:widowControl w:val="0"/>
        <w:spacing w:before="120" w:after="120" w:line="264" w:lineRule="auto"/>
        <w:ind w:firstLine="851"/>
        <w:jc w:val="both"/>
        <w:rPr>
          <w:rFonts w:eastAsia="SimSun" w:cs="Times New Roman"/>
          <w:b/>
          <w:bCs/>
          <w:szCs w:val="28"/>
          <w:lang w:val="de-DE"/>
        </w:rPr>
      </w:pPr>
      <w:r w:rsidRPr="00B34477">
        <w:rPr>
          <w:rFonts w:eastAsia="SimSun" w:cs="Times New Roman"/>
          <w:b/>
          <w:bCs/>
          <w:szCs w:val="28"/>
          <w:lang w:val="de-DE"/>
        </w:rPr>
        <w:t>5. Cải cách tài chính công</w:t>
      </w:r>
    </w:p>
    <w:p w:rsidR="00625CCF" w:rsidRPr="00625CCF" w:rsidRDefault="000830ED" w:rsidP="0010289D">
      <w:pPr>
        <w:widowControl w:val="0"/>
        <w:spacing w:before="120" w:after="120" w:line="264" w:lineRule="auto"/>
        <w:ind w:firstLine="851"/>
        <w:jc w:val="both"/>
        <w:rPr>
          <w:rFonts w:cs="Times New Roman"/>
          <w:spacing w:val="2"/>
          <w:szCs w:val="28"/>
          <w:lang w:val="pt-BR"/>
        </w:rPr>
      </w:pPr>
      <w:bookmarkStart w:id="72" w:name="_Hlk146292668"/>
      <w:del w:id="73" w:author="John Scott" w:date="2023-09-23T17:44:00Z">
        <w:r w:rsidRPr="000830ED" w:rsidDel="004820B7">
          <w:rPr>
            <w:rFonts w:cs="Times New Roman"/>
            <w:szCs w:val="28"/>
          </w:rPr>
          <w:delText>Chính phủ, Thủ tướng Chính phủ đã có nhiều chỉ đạo nhằm điều chỉnh, hoàn thiện</w:delText>
        </w:r>
        <w:r w:rsidR="00FA231E" w:rsidRPr="000830ED" w:rsidDel="004820B7">
          <w:rPr>
            <w:rFonts w:cs="Times New Roman"/>
            <w:szCs w:val="28"/>
          </w:rPr>
          <w:delText xml:space="preserve"> t</w:delText>
        </w:r>
        <w:r w:rsidR="005E7A25" w:rsidRPr="000830ED" w:rsidDel="004820B7">
          <w:rPr>
            <w:rFonts w:cs="Times New Roman"/>
            <w:szCs w:val="28"/>
          </w:rPr>
          <w:delText xml:space="preserve">hể chế về quản lý tài chính - ngân sách nhà nước </w:delText>
        </w:r>
        <w:r w:rsidR="00D72E73" w:rsidRPr="000830ED" w:rsidDel="004820B7">
          <w:rPr>
            <w:rFonts w:cs="Times New Roman"/>
            <w:szCs w:val="28"/>
          </w:rPr>
          <w:delText xml:space="preserve">qua đó </w:delText>
        </w:r>
        <w:r w:rsidR="005E7A25" w:rsidRPr="000830ED" w:rsidDel="004820B7">
          <w:rPr>
            <w:rFonts w:cs="Times New Roman"/>
            <w:szCs w:val="28"/>
          </w:rPr>
          <w:delText xml:space="preserve">từng bước </w:delText>
        </w:r>
        <w:r w:rsidRPr="000830ED" w:rsidDel="004820B7">
          <w:rPr>
            <w:rFonts w:cs="Times New Roman"/>
            <w:szCs w:val="28"/>
          </w:rPr>
          <w:delText>tạo lập sự</w:delText>
        </w:r>
        <w:r w:rsidR="005E7A25" w:rsidRPr="000830ED" w:rsidDel="004820B7">
          <w:rPr>
            <w:rFonts w:cs="Times New Roman"/>
            <w:szCs w:val="28"/>
          </w:rPr>
          <w:delText xml:space="preserve"> đồng bộ, toàn diện, góp phần nâng cao kỷ luật, kỷ cương tài chính - ngân sách và nâng cao hiệu quả phân phối, sử dụng hợp lý các nguồn lực tài chính</w:delText>
        </w:r>
        <w:r w:rsidR="00CB798F" w:rsidDel="004820B7">
          <w:rPr>
            <w:rFonts w:cs="Times New Roman"/>
            <w:szCs w:val="28"/>
          </w:rPr>
          <w:delText>, thúc đẩy sản xuất kinh doanh, phát triển kinh tế - xã hội</w:delText>
        </w:r>
        <w:r w:rsidR="005E7A25" w:rsidRPr="000830ED" w:rsidDel="004820B7">
          <w:rPr>
            <w:rFonts w:cs="Times New Roman"/>
            <w:szCs w:val="28"/>
          </w:rPr>
          <w:delText xml:space="preserve">. </w:delText>
        </w:r>
      </w:del>
      <w:r w:rsidR="00C00D8B">
        <w:rPr>
          <w:rFonts w:cs="Times New Roman"/>
          <w:szCs w:val="28"/>
        </w:rPr>
        <w:t xml:space="preserve">Trong quý III/2023, </w:t>
      </w:r>
      <w:r w:rsidR="00CB798F">
        <w:rPr>
          <w:rFonts w:cs="Times New Roman"/>
          <w:szCs w:val="28"/>
        </w:rPr>
        <w:t xml:space="preserve">Quốc hội đã ban hành 01 Nghị </w:t>
      </w:r>
      <w:commentRangeStart w:id="74"/>
      <w:r w:rsidR="00CB798F">
        <w:rPr>
          <w:rFonts w:cs="Times New Roman"/>
          <w:szCs w:val="28"/>
        </w:rPr>
        <w:t>quyết</w:t>
      </w:r>
      <w:commentRangeEnd w:id="74"/>
      <w:r w:rsidR="004820B7">
        <w:rPr>
          <w:rStyle w:val="CommentReference"/>
          <w:rFonts w:eastAsia="Arial" w:cs="Times New Roman"/>
          <w:lang w:val="vi-VN"/>
        </w:rPr>
        <w:commentReference w:id="74"/>
      </w:r>
      <w:r w:rsidR="00CB798F">
        <w:rPr>
          <w:rFonts w:cs="Times New Roman"/>
          <w:szCs w:val="28"/>
        </w:rPr>
        <w:t xml:space="preserve">, </w:t>
      </w:r>
      <w:r w:rsidR="00FA231E" w:rsidRPr="00625CCF">
        <w:rPr>
          <w:rFonts w:cs="Times New Roman"/>
          <w:szCs w:val="28"/>
        </w:rPr>
        <w:t>Chính phủ đã</w:t>
      </w:r>
      <w:r w:rsidR="005E7A25" w:rsidRPr="00625CCF">
        <w:rPr>
          <w:rFonts w:cs="Times New Roman"/>
          <w:szCs w:val="28"/>
        </w:rPr>
        <w:t xml:space="preserve"> ban hành</w:t>
      </w:r>
      <w:r w:rsidR="00D72E73" w:rsidRPr="00625CCF">
        <w:rPr>
          <w:rFonts w:cs="Times New Roman"/>
          <w:szCs w:val="28"/>
        </w:rPr>
        <w:t xml:space="preserve"> 0</w:t>
      </w:r>
      <w:r w:rsidR="00C00D8B" w:rsidRPr="00625CCF">
        <w:rPr>
          <w:rFonts w:cs="Times New Roman"/>
          <w:szCs w:val="28"/>
        </w:rPr>
        <w:t>7</w:t>
      </w:r>
      <w:r w:rsidR="00D72E73" w:rsidRPr="00625CCF">
        <w:rPr>
          <w:rFonts w:cs="Times New Roman"/>
          <w:szCs w:val="28"/>
        </w:rPr>
        <w:t xml:space="preserve"> Nghị định</w:t>
      </w:r>
      <w:r w:rsidR="00FA231E" w:rsidRPr="00625CCF">
        <w:rPr>
          <w:rFonts w:cs="Times New Roman"/>
          <w:szCs w:val="28"/>
        </w:rPr>
        <w:t>,</w:t>
      </w:r>
      <w:r w:rsidR="00D72E73" w:rsidRPr="00625CCF">
        <w:rPr>
          <w:rFonts w:cs="Times New Roman"/>
          <w:szCs w:val="28"/>
        </w:rPr>
        <w:t xml:space="preserve"> </w:t>
      </w:r>
      <w:r w:rsidR="00FA231E" w:rsidRPr="00625CCF">
        <w:rPr>
          <w:rFonts w:cs="Times New Roman"/>
          <w:szCs w:val="28"/>
        </w:rPr>
        <w:t xml:space="preserve">Bộ Tài chính </w:t>
      </w:r>
      <w:r w:rsidR="00D72E73" w:rsidRPr="00625CCF">
        <w:rPr>
          <w:rFonts w:cs="Times New Roman"/>
          <w:szCs w:val="28"/>
        </w:rPr>
        <w:t xml:space="preserve">ban hành theo thẩm quyền </w:t>
      </w:r>
      <w:r w:rsidR="00625CCF" w:rsidRPr="00625CCF">
        <w:rPr>
          <w:rFonts w:cs="Times New Roman"/>
          <w:szCs w:val="28"/>
        </w:rPr>
        <w:t>15</w:t>
      </w:r>
      <w:r w:rsidR="00D72E73" w:rsidRPr="00625CCF">
        <w:rPr>
          <w:rFonts w:cs="Times New Roman"/>
          <w:szCs w:val="28"/>
        </w:rPr>
        <w:t xml:space="preserve"> Thông tư trong lĩnh vực quản lý tài chính - ngân sách nhà nước. Theo đó, đã góp phần tháo gỡ các khó khăn, vướng mắc, thúc đẩy sản xuất kinh doanh, đẩy mạnh cải cách hành chính</w:t>
      </w:r>
      <w:bookmarkEnd w:id="72"/>
      <w:r w:rsidR="00D72E73" w:rsidRPr="00625CCF">
        <w:rPr>
          <w:rFonts w:cs="Times New Roman"/>
          <w:szCs w:val="28"/>
        </w:rPr>
        <w:t xml:space="preserve">, </w:t>
      </w:r>
      <w:r w:rsidR="00FA231E" w:rsidRPr="00625CCF">
        <w:rPr>
          <w:rFonts w:cs="Times New Roman"/>
          <w:szCs w:val="28"/>
        </w:rPr>
        <w:t xml:space="preserve">một số văn bản quan trọng </w:t>
      </w:r>
      <w:r w:rsidR="00D72E73" w:rsidRPr="00625CCF">
        <w:rPr>
          <w:rFonts w:cs="Times New Roman"/>
          <w:szCs w:val="28"/>
        </w:rPr>
        <w:t xml:space="preserve">như: </w:t>
      </w:r>
      <w:r w:rsidR="00CB798F">
        <w:rPr>
          <w:rFonts w:cs="Times New Roman"/>
          <w:szCs w:val="28"/>
        </w:rPr>
        <w:t xml:space="preserve">(i) </w:t>
      </w:r>
      <w:r w:rsidR="00625CCF" w:rsidRPr="00625CCF">
        <w:rPr>
          <w:rFonts w:cs="Times New Roman"/>
          <w:spacing w:val="2"/>
          <w:szCs w:val="28"/>
          <w:lang w:val="pt-BR"/>
        </w:rPr>
        <w:t>Nghị quyết số 101/2023/QH15 ngày 24/6/2023 về giảm 2% mức thuế suất thuế giá trị gia tăng (từ 10% xuống 8%) để kích cầu tiêu dùng, áp dụng từ ngày 01/7/2023 đến hết ngày 31/12/2023</w:t>
      </w:r>
      <w:r w:rsidR="00CB798F">
        <w:rPr>
          <w:rFonts w:cs="Times New Roman"/>
          <w:spacing w:val="2"/>
          <w:szCs w:val="28"/>
          <w:lang w:val="pt-BR"/>
        </w:rPr>
        <w:t xml:space="preserve">; </w:t>
      </w:r>
      <w:r w:rsidR="00625CCF" w:rsidRPr="00625CCF">
        <w:rPr>
          <w:rFonts w:cs="Times New Roman"/>
          <w:spacing w:val="2"/>
          <w:szCs w:val="28"/>
          <w:lang w:val="pt-BR"/>
        </w:rPr>
        <w:t>(ii) Nghị định số 36/2023/NĐ-CP ngày 21/6/2023 của Chính phủ gia hạn thời hạn nộp thuế tiêu thụ đặc biệt đối với ô tô sản xuất hoặc lắp ráp trong nước; theo đó đã gia hạn thời hạn nộp thuế đến hết ngày 20/11/2023 đối với số thuế tiêu thụ đặc biệt phải nộp phát sinh của kỳ tính thuế tháng 6, tháng 7, tháng 8 và tháng 9 năm 2023 với ô tô sản xuất hoặc lắp ráp trong nước (dự kiến tác động làm giảm thu NSNN trong thời gian gia hạn khoảng 10,4 - 11,2 nghìn tỷ đồng);</w:t>
      </w:r>
      <w:r w:rsidR="00CB798F">
        <w:rPr>
          <w:rFonts w:cs="Times New Roman"/>
          <w:spacing w:val="2"/>
          <w:szCs w:val="28"/>
          <w:lang w:val="pt-BR"/>
        </w:rPr>
        <w:t xml:space="preserve"> </w:t>
      </w:r>
      <w:commentRangeStart w:id="75"/>
      <w:r w:rsidR="00625CCF" w:rsidRPr="00625CCF">
        <w:rPr>
          <w:rFonts w:cs="Times New Roman"/>
          <w:spacing w:val="2"/>
          <w:szCs w:val="28"/>
          <w:lang w:val="pt-BR"/>
        </w:rPr>
        <w:t>(iii) Nghị định</w:t>
      </w:r>
      <w:r w:rsidR="00CB798F">
        <w:rPr>
          <w:rFonts w:cs="Times New Roman"/>
          <w:spacing w:val="2"/>
          <w:szCs w:val="28"/>
          <w:lang w:val="pt-BR"/>
        </w:rPr>
        <w:t xml:space="preserve"> số</w:t>
      </w:r>
      <w:r w:rsidR="00625CCF" w:rsidRPr="00625CCF">
        <w:rPr>
          <w:rFonts w:cs="Times New Roman"/>
          <w:spacing w:val="2"/>
          <w:szCs w:val="28"/>
          <w:lang w:val="pt-BR"/>
        </w:rPr>
        <w:t xml:space="preserve"> 41/2023/NĐ-CP ngày 28/6/2023 của Chính phủ quy định mức thu lệ phí trước bạ đối với ô tô, rơ moóc hoặc sơ mi rơ moóc được kéo bởi ô tô và các loại xe tương tự xe ô tô được sản xuất, lắp ráp trong nước</w:t>
      </w:r>
      <w:r w:rsidR="00CB798F">
        <w:rPr>
          <w:rFonts w:cs="Times New Roman"/>
          <w:spacing w:val="2"/>
          <w:szCs w:val="28"/>
          <w:lang w:val="pt-BR"/>
        </w:rPr>
        <w:t xml:space="preserve">; theo đó, </w:t>
      </w:r>
      <w:r w:rsidR="00625CCF" w:rsidRPr="00625CCF">
        <w:rPr>
          <w:rFonts w:cs="Times New Roman"/>
          <w:spacing w:val="2"/>
          <w:szCs w:val="28"/>
          <w:lang w:val="pt-BR"/>
        </w:rPr>
        <w:t>quy định từ ngày 01/7/2023 đến hết ngày 31/12/2023, mức thu lệ phí trước bạ đối với với ô tô, rơ moóc hoặc sơ mi rơ moóc được kéo bởi ô tô và các loại xe tương tự xe ô tô được sản xuất, lắp ráp trong nước bằng 50% mức thu quy định tại Nghị định số 10/2022/NĐ-CP ngày 15/1/2022 của Chính phủ quy định về lệ phí trước bạ;</w:t>
      </w:r>
      <w:r w:rsidR="00CB798F">
        <w:rPr>
          <w:rFonts w:cs="Times New Roman"/>
          <w:spacing w:val="2"/>
          <w:szCs w:val="28"/>
          <w:lang w:val="pt-BR"/>
        </w:rPr>
        <w:t xml:space="preserve"> </w:t>
      </w:r>
      <w:r w:rsidR="00625CCF" w:rsidRPr="00625CCF">
        <w:rPr>
          <w:rFonts w:cs="Times New Roman"/>
          <w:spacing w:val="2"/>
          <w:szCs w:val="28"/>
          <w:lang w:val="pt-BR"/>
        </w:rPr>
        <w:t>(iv) Nghị định số 44/2023/NĐ-CP ngày 30/6/2023 của Chính phủ quy định chính sách giảm thuế giá trị gia tăng theo Nghị quyết 101/2023/QH15 ngày 24/6/2023 của Quốc hội, quy định giảm thuế giá trị gia tăng đối với các nhóm hàng hóa, dich vụ đang áp dụng mức thuế suất 10% (mức giảm thuế suất: từ 10% xuống còn 8%) nhằm tạo điều kiện thuận lợi cho người nộp thuế</w:t>
      </w:r>
      <w:r w:rsidR="00CB798F">
        <w:rPr>
          <w:rFonts w:cs="Times New Roman"/>
          <w:spacing w:val="2"/>
          <w:szCs w:val="28"/>
          <w:lang w:val="pt-BR"/>
        </w:rPr>
        <w:t xml:space="preserve">; </w:t>
      </w:r>
      <w:r w:rsidR="00625CCF" w:rsidRPr="00625CCF">
        <w:rPr>
          <w:rFonts w:cs="Times New Roman"/>
          <w:spacing w:val="2"/>
          <w:szCs w:val="28"/>
          <w:lang w:val="pt-BR"/>
        </w:rPr>
        <w:t>(v) Thông tư số 44/2023/TT-BTC ngày 29/6/2023 của Bộ Tài chính quy định giảm mức thu từ 10% - 50% đối với 36 khoản phí, lệ phí nhằm hỗ trợ người dân và doanh nghiệp.</w:t>
      </w:r>
      <w:commentRangeEnd w:id="75"/>
      <w:r w:rsidR="004820B7">
        <w:rPr>
          <w:rStyle w:val="CommentReference"/>
          <w:rFonts w:eastAsia="Arial" w:cs="Times New Roman"/>
          <w:lang w:val="vi-VN"/>
        </w:rPr>
        <w:commentReference w:id="75"/>
      </w:r>
    </w:p>
    <w:p w:rsidR="00D97957" w:rsidRPr="00A56D08" w:rsidRDefault="000D0599" w:rsidP="0010289D">
      <w:pPr>
        <w:widowControl w:val="0"/>
        <w:spacing w:before="120" w:after="120" w:line="264" w:lineRule="auto"/>
        <w:ind w:firstLine="851"/>
        <w:jc w:val="both"/>
        <w:rPr>
          <w:rFonts w:eastAsia="Arial" w:cs="Times New Roman"/>
          <w:szCs w:val="28"/>
          <w:lang w:val="it-IT"/>
        </w:rPr>
      </w:pPr>
      <w:r w:rsidRPr="00A56D08">
        <w:rPr>
          <w:rFonts w:eastAsia="SimSun" w:cs="Times New Roman"/>
          <w:szCs w:val="28"/>
          <w:lang w:val="de-DE"/>
        </w:rPr>
        <w:t xml:space="preserve">- </w:t>
      </w:r>
      <w:r w:rsidR="004B1A3D" w:rsidRPr="00A56D08">
        <w:rPr>
          <w:rFonts w:eastAsia="SimSun" w:cs="Times New Roman"/>
          <w:szCs w:val="28"/>
          <w:lang w:val="de-DE"/>
        </w:rPr>
        <w:t>T</w:t>
      </w:r>
      <w:r w:rsidR="00D97957" w:rsidRPr="00A56D08">
        <w:rPr>
          <w:rFonts w:eastAsia="SimSun" w:cs="Times New Roman"/>
          <w:szCs w:val="28"/>
          <w:lang w:val="de-DE"/>
        </w:rPr>
        <w:t>riển khai</w:t>
      </w:r>
      <w:r w:rsidR="004B1A3D" w:rsidRPr="00A56D08">
        <w:rPr>
          <w:rFonts w:eastAsia="SimSun" w:cs="Times New Roman"/>
          <w:szCs w:val="28"/>
          <w:lang w:val="de-DE"/>
        </w:rPr>
        <w:t xml:space="preserve"> thực hiện</w:t>
      </w:r>
      <w:r w:rsidR="00D97957" w:rsidRPr="00A56D08">
        <w:rPr>
          <w:rFonts w:eastAsia="SimSun" w:cs="Times New Roman"/>
          <w:szCs w:val="28"/>
          <w:lang w:val="de-DE"/>
        </w:rPr>
        <w:t xml:space="preserve"> Luật Quản lý, sử dụng tài sản công và các văn bản quy định chi tiết thi hành Luật, </w:t>
      </w:r>
      <w:r w:rsidR="004B1A3D" w:rsidRPr="00A56D08">
        <w:rPr>
          <w:rFonts w:eastAsia="SimSun" w:cs="Times New Roman"/>
          <w:szCs w:val="28"/>
          <w:lang w:val="de-DE"/>
        </w:rPr>
        <w:t xml:space="preserve">các bộ ngành, địa phương đã quan tâm, chỉ đạo thực hiện nghiêm công tác quản lý, sử dụng tài sản công </w:t>
      </w:r>
      <w:r w:rsidR="00D97957" w:rsidRPr="00A56D08">
        <w:rPr>
          <w:rFonts w:eastAsia="SimSun" w:cs="Times New Roman"/>
          <w:szCs w:val="28"/>
          <w:lang w:val="de-DE"/>
        </w:rPr>
        <w:t>góp phần quản lý chặt chẽ, sử dụng tiết kiệm, khai thác có hiệu quả tài sản công</w:t>
      </w:r>
      <w:r w:rsidR="004B1A3D" w:rsidRPr="00A56D08">
        <w:rPr>
          <w:rFonts w:eastAsia="SimSun" w:cs="Times New Roman"/>
          <w:szCs w:val="28"/>
          <w:lang w:val="de-DE"/>
        </w:rPr>
        <w:t xml:space="preserve">, </w:t>
      </w:r>
      <w:r w:rsidR="004B1A3D" w:rsidRPr="00A56D08">
        <w:rPr>
          <w:rFonts w:cs="Times New Roman"/>
          <w:szCs w:val="28"/>
          <w:lang w:val="it-IT"/>
        </w:rPr>
        <w:t>phòng, chống thất thoát, lãng phí, tham nhũng</w:t>
      </w:r>
      <w:r w:rsidR="004B1A3D" w:rsidRPr="00A56D08">
        <w:rPr>
          <w:rFonts w:eastAsia="SimSun" w:cs="Times New Roman"/>
          <w:szCs w:val="28"/>
          <w:lang w:val="de-DE"/>
        </w:rPr>
        <w:t xml:space="preserve"> trong quá trình tổ chức thực thi các nhiệm vụ công vụ</w:t>
      </w:r>
      <w:r w:rsidR="00D97957" w:rsidRPr="00A56D08">
        <w:rPr>
          <w:rFonts w:eastAsia="SimSun" w:cs="Times New Roman"/>
          <w:szCs w:val="28"/>
          <w:lang w:val="de-DE"/>
        </w:rPr>
        <w:t xml:space="preserve">. </w:t>
      </w:r>
      <w:del w:id="76" w:author="John Scott" w:date="2023-09-23T17:49:00Z">
        <w:r w:rsidR="00F41321" w:rsidRPr="00A56D08" w:rsidDel="004820B7">
          <w:rPr>
            <w:rFonts w:cs="Times New Roman"/>
            <w:szCs w:val="28"/>
          </w:rPr>
          <w:delText xml:space="preserve">Bên cạnh đó, </w:delText>
        </w:r>
      </w:del>
      <w:bookmarkStart w:id="77" w:name="_Hlk146292819"/>
      <w:r w:rsidR="00F41321" w:rsidRPr="00A56D08">
        <w:rPr>
          <w:rFonts w:cs="Times New Roman"/>
          <w:szCs w:val="28"/>
        </w:rPr>
        <w:t xml:space="preserve">Bộ Tài chính đã </w:t>
      </w:r>
      <w:r w:rsidR="00D97957" w:rsidRPr="00A56D08">
        <w:rPr>
          <w:rFonts w:eastAsia="SimSun" w:cs="Times New Roman"/>
          <w:szCs w:val="28"/>
          <w:lang w:val="de-DE"/>
        </w:rPr>
        <w:t>tích cực chỉ đạo, đôn đốc, hướng dẫn các bộ, ngành, địa phương trong việc quản lý, sử dụng tài sản công, đẩy mạnh triển khai kết nối dữ liệu vào Kho cơ sở dữ liệu quốc gia về tài sản công, góp phần nâng cao tính công khai, minh bạch và phòng, chống thất thoát, lãng phí, tham nhũng trong quá trình quản lý, sử dụng tài sản công</w:t>
      </w:r>
      <w:r w:rsidR="00A56D08" w:rsidRPr="00A56D08">
        <w:rPr>
          <w:rFonts w:eastAsia="SimSun" w:cs="Times New Roman"/>
          <w:szCs w:val="28"/>
          <w:lang w:val="de-DE"/>
        </w:rPr>
        <w:t>; trình Chính phủ Nghị định sửa đổi, bổ sung Nghị định số 151/2017/NĐ-CP ngày 26/12/2017 của Chính phủ quy định chi tiết thi hành một số điều của Luật Quản lý, sử dụng tài sản công.</w:t>
      </w:r>
      <w:bookmarkEnd w:id="77"/>
    </w:p>
    <w:p w:rsidR="007E42C7" w:rsidRPr="00A56D08" w:rsidRDefault="000D0599" w:rsidP="0010289D">
      <w:pPr>
        <w:widowControl w:val="0"/>
        <w:spacing w:before="120" w:after="120" w:line="264" w:lineRule="auto"/>
        <w:ind w:firstLine="851"/>
        <w:jc w:val="both"/>
        <w:rPr>
          <w:rFonts w:cs="Times New Roman"/>
          <w:bCs/>
          <w:spacing w:val="2"/>
          <w:szCs w:val="28"/>
        </w:rPr>
      </w:pPr>
      <w:bookmarkStart w:id="78" w:name="_Hlk146292844"/>
      <w:r w:rsidRPr="00625CCF">
        <w:rPr>
          <w:rFonts w:eastAsia="Arial" w:cs="Times New Roman"/>
          <w:spacing w:val="-2"/>
          <w:szCs w:val="28"/>
          <w:lang w:val="it-IT"/>
        </w:rPr>
        <w:t xml:space="preserve">- </w:t>
      </w:r>
      <w:r w:rsidR="00D97957" w:rsidRPr="00625CCF">
        <w:rPr>
          <w:rFonts w:eastAsia="Arial" w:cs="Times New Roman"/>
          <w:spacing w:val="-2"/>
          <w:szCs w:val="28"/>
          <w:lang w:val="it-IT"/>
        </w:rPr>
        <w:t>Công tác g</w:t>
      </w:r>
      <w:r w:rsidR="00D97957" w:rsidRPr="00625CCF">
        <w:rPr>
          <w:rFonts w:eastAsia="Arial" w:cs="Times New Roman"/>
          <w:spacing w:val="-2"/>
          <w:szCs w:val="28"/>
          <w:lang w:val="pl-PL"/>
        </w:rPr>
        <w:t xml:space="preserve">iải ngân vốn đầu tư công </w:t>
      </w:r>
      <w:r w:rsidR="00625CCF">
        <w:rPr>
          <w:rFonts w:eastAsia="Arial" w:cs="Times New Roman"/>
          <w:spacing w:val="-2"/>
          <w:szCs w:val="28"/>
          <w:lang w:val="pl-PL"/>
        </w:rPr>
        <w:t>tiếp tục</w:t>
      </w:r>
      <w:r w:rsidR="00D97957" w:rsidRPr="00625CCF">
        <w:rPr>
          <w:rFonts w:eastAsia="Arial" w:cs="Times New Roman"/>
          <w:spacing w:val="-2"/>
          <w:szCs w:val="28"/>
          <w:lang w:val="pl-PL"/>
        </w:rPr>
        <w:t xml:space="preserve"> được Chính phủ, Thủ tướng Chính phủ</w:t>
      </w:r>
      <w:r w:rsidR="00625CCF">
        <w:rPr>
          <w:rFonts w:eastAsia="Arial" w:cs="Times New Roman"/>
          <w:spacing w:val="-2"/>
          <w:szCs w:val="28"/>
          <w:lang w:val="pl-PL"/>
        </w:rPr>
        <w:t>, các bộ, ngành, địa phương quan tâm</w:t>
      </w:r>
      <w:r w:rsidR="00D97957" w:rsidRPr="00625CCF">
        <w:rPr>
          <w:rFonts w:eastAsia="Arial" w:cs="Times New Roman"/>
          <w:spacing w:val="-2"/>
          <w:szCs w:val="28"/>
          <w:lang w:val="pl-PL"/>
        </w:rPr>
        <w:t xml:space="preserve"> chỉ đạo thực hiện quyết liệt</w:t>
      </w:r>
      <w:r w:rsidR="00CF4255">
        <w:rPr>
          <w:rFonts w:eastAsia="Arial" w:cs="Times New Roman"/>
          <w:spacing w:val="-2"/>
          <w:szCs w:val="28"/>
          <w:lang w:val="pl-PL"/>
        </w:rPr>
        <w:t xml:space="preserve">; </w:t>
      </w:r>
      <w:r w:rsidR="00CF4255" w:rsidRPr="00CF4255">
        <w:rPr>
          <w:rFonts w:eastAsia="Arial" w:cs="Times New Roman"/>
          <w:spacing w:val="-2"/>
          <w:szCs w:val="28"/>
          <w:lang w:val="pl-PL"/>
        </w:rPr>
        <w:t xml:space="preserve">Thủ tướng Chính phủ </w:t>
      </w:r>
      <w:r w:rsidR="00CF4255">
        <w:rPr>
          <w:rFonts w:eastAsia="Arial" w:cs="Times New Roman"/>
          <w:spacing w:val="-2"/>
          <w:szCs w:val="28"/>
          <w:lang w:val="pl-PL"/>
        </w:rPr>
        <w:t>đã có</w:t>
      </w:r>
      <w:r w:rsidR="00CF4255" w:rsidRPr="00CF4255">
        <w:rPr>
          <w:rFonts w:eastAsia="Arial" w:cs="Times New Roman"/>
          <w:spacing w:val="-2"/>
          <w:szCs w:val="28"/>
          <w:lang w:val="pl-PL"/>
        </w:rPr>
        <w:t xml:space="preserve"> Công điện 749/CĐ-TTg ngày 18/8/2023 yêu cầu các </w:t>
      </w:r>
      <w:r w:rsidR="00CF4255">
        <w:rPr>
          <w:rFonts w:eastAsia="Arial" w:cs="Times New Roman"/>
          <w:spacing w:val="-2"/>
          <w:szCs w:val="28"/>
          <w:lang w:val="pl-PL"/>
        </w:rPr>
        <w:t>b</w:t>
      </w:r>
      <w:r w:rsidR="00CF4255" w:rsidRPr="00CF4255">
        <w:rPr>
          <w:rFonts w:eastAsia="Arial" w:cs="Times New Roman"/>
          <w:spacing w:val="-2"/>
          <w:szCs w:val="28"/>
          <w:lang w:val="pl-PL"/>
        </w:rPr>
        <w:t>ộ, ngành, địa phương đẩy nhanh tiến độ giải ngân vốn đầu tư công những tháng cuối năm 2023.</w:t>
      </w:r>
      <w:r w:rsidR="00CF4255">
        <w:rPr>
          <w:rFonts w:eastAsia="Arial" w:cs="Times New Roman"/>
          <w:spacing w:val="-2"/>
          <w:szCs w:val="28"/>
          <w:lang w:val="pl-PL"/>
        </w:rPr>
        <w:t xml:space="preserve"> </w:t>
      </w:r>
      <w:bookmarkEnd w:id="78"/>
      <w:r w:rsidR="00CF4255">
        <w:rPr>
          <w:rFonts w:eastAsia="Arial" w:cs="Times New Roman"/>
          <w:spacing w:val="-2"/>
          <w:szCs w:val="28"/>
          <w:lang w:val="pl-PL"/>
        </w:rPr>
        <w:t xml:space="preserve">Trong đó, yêu cầu </w:t>
      </w:r>
      <w:r w:rsidR="00CF4255" w:rsidRPr="00CF4255">
        <w:rPr>
          <w:rFonts w:eastAsia="Arial" w:cs="Times New Roman"/>
          <w:spacing w:val="-2"/>
          <w:szCs w:val="28"/>
          <w:lang w:val="pl-PL"/>
        </w:rPr>
        <w:t>các bộ, cơ quan trung ương và địa phương đẩy mạnh phân bổ, triển khai thực hiện và giải ngân vốn đầu tư công, nguồn vốn Chương trình phục hồi và phát triển kinh tế - xã hội, 03 Chương trình mục tiêu quốc gia; đẩy nhanh tiến độ triển khai các công trình, dự án đầu tư công trọng điểm, quan trọng quốc gia, đường cao tốc, công trình trọng điểm, liên vùng, dự án có tác động lan tỏa,...; xác định đây là một trong các nhiệm vụ chính trị trọng tâm, tập trung ưu tiên trong chỉ đạo điều hành, gắn với trách nhiệm của người đứng đầu các bộ, cơ quan trung ương và địa phương.</w:t>
      </w:r>
      <w:r w:rsidR="00D97957" w:rsidRPr="00625CCF">
        <w:rPr>
          <w:rFonts w:eastAsia="Arial" w:cs="Times New Roman"/>
          <w:spacing w:val="-2"/>
          <w:szCs w:val="28"/>
          <w:lang w:val="pl-PL"/>
        </w:rPr>
        <w:t xml:space="preserve"> </w:t>
      </w:r>
      <w:bookmarkStart w:id="79" w:name="_Hlk146292859"/>
      <w:r w:rsidR="00D97957" w:rsidRPr="00625CCF">
        <w:rPr>
          <w:rFonts w:eastAsia="Arial" w:cs="Times New Roman"/>
          <w:spacing w:val="-2"/>
          <w:szCs w:val="28"/>
          <w:lang w:val="pl-PL"/>
        </w:rPr>
        <w:t xml:space="preserve">Theo báo cáo của Bộ Tài chính, tiến độ </w:t>
      </w:r>
      <w:r w:rsidR="00D97957" w:rsidRPr="00625CCF">
        <w:rPr>
          <w:rFonts w:eastAsia="Arial" w:cs="Times New Roman"/>
          <w:bCs/>
          <w:spacing w:val="-2"/>
          <w:szCs w:val="28"/>
          <w:lang w:val="vi-VN"/>
        </w:rPr>
        <w:t xml:space="preserve">giải ngân vốn </w:t>
      </w:r>
      <w:r w:rsidR="00D97957" w:rsidRPr="00625CCF">
        <w:rPr>
          <w:rFonts w:eastAsia="Arial" w:cs="Times New Roman"/>
          <w:bCs/>
          <w:spacing w:val="-2"/>
          <w:szCs w:val="28"/>
        </w:rPr>
        <w:t xml:space="preserve">đầu tư công tính đến </w:t>
      </w:r>
      <w:r w:rsidR="00FD066F" w:rsidRPr="00625CCF">
        <w:rPr>
          <w:rFonts w:cs="Times New Roman"/>
          <w:spacing w:val="2"/>
          <w:szCs w:val="28"/>
          <w:lang w:val="vi-VN"/>
        </w:rPr>
        <w:t>ngày</w:t>
      </w:r>
      <w:r w:rsidR="00FD066F" w:rsidRPr="00A56D08">
        <w:rPr>
          <w:rFonts w:cs="Times New Roman"/>
          <w:spacing w:val="2"/>
          <w:szCs w:val="28"/>
          <w:lang w:val="vi-VN"/>
        </w:rPr>
        <w:t xml:space="preserve"> 31/</w:t>
      </w:r>
      <w:r w:rsidR="00556FA4" w:rsidRPr="00A56D08">
        <w:rPr>
          <w:rFonts w:cs="Times New Roman"/>
          <w:spacing w:val="2"/>
          <w:szCs w:val="28"/>
        </w:rPr>
        <w:t>8</w:t>
      </w:r>
      <w:r w:rsidR="00FD066F" w:rsidRPr="00A56D08">
        <w:rPr>
          <w:rFonts w:cs="Times New Roman"/>
          <w:spacing w:val="2"/>
          <w:szCs w:val="28"/>
          <w:lang w:val="vi-VN"/>
        </w:rPr>
        <w:t>/2023</w:t>
      </w:r>
      <w:r w:rsidR="00FD066F" w:rsidRPr="00A56D08">
        <w:rPr>
          <w:rStyle w:val="FootnoteReference"/>
          <w:rFonts w:cs="Times New Roman"/>
          <w:spacing w:val="2"/>
          <w:szCs w:val="28"/>
        </w:rPr>
        <w:footnoteReference w:id="22"/>
      </w:r>
      <w:r w:rsidR="00FD066F" w:rsidRPr="00A56D08">
        <w:rPr>
          <w:rFonts w:cs="Times New Roman"/>
          <w:spacing w:val="2"/>
          <w:szCs w:val="28"/>
          <w:lang w:val="vi-VN"/>
        </w:rPr>
        <w:t xml:space="preserve"> là </w:t>
      </w:r>
      <w:r w:rsidR="00A56D08" w:rsidRPr="00A56D08">
        <w:rPr>
          <w:rFonts w:cs="Times New Roman"/>
          <w:bCs/>
          <w:spacing w:val="2"/>
          <w:szCs w:val="28"/>
          <w:lang w:val="vi-VN"/>
        </w:rPr>
        <w:t xml:space="preserve">299.447,4 </w:t>
      </w:r>
      <w:r w:rsidR="00FD066F" w:rsidRPr="00A56D08">
        <w:rPr>
          <w:rFonts w:cs="Times New Roman"/>
          <w:bCs/>
          <w:spacing w:val="2"/>
          <w:szCs w:val="28"/>
          <w:lang w:val="vi-VN"/>
        </w:rPr>
        <w:t>tỷ đồng, đạt</w:t>
      </w:r>
      <w:r w:rsidR="00FD066F" w:rsidRPr="00A56D08">
        <w:rPr>
          <w:rFonts w:cs="Times New Roman"/>
          <w:bCs/>
          <w:spacing w:val="2"/>
          <w:szCs w:val="28"/>
        </w:rPr>
        <w:t xml:space="preserve"> </w:t>
      </w:r>
      <w:r w:rsidR="00A56D08" w:rsidRPr="00A56D08">
        <w:rPr>
          <w:rFonts w:cs="Times New Roman"/>
          <w:bCs/>
          <w:spacing w:val="2"/>
          <w:szCs w:val="28"/>
        </w:rPr>
        <w:t xml:space="preserve">42,3% </w:t>
      </w:r>
      <w:r w:rsidR="00D97957" w:rsidRPr="00A56D08">
        <w:rPr>
          <w:rFonts w:eastAsia="Arial" w:cs="Times New Roman"/>
          <w:bCs/>
          <w:spacing w:val="-2"/>
          <w:szCs w:val="28"/>
          <w:lang w:val="de-DE"/>
        </w:rPr>
        <w:t>kế hoạch Thủ tướng Chính phủ giao</w:t>
      </w:r>
      <w:r w:rsidR="00D97957" w:rsidRPr="00A56D08">
        <w:rPr>
          <w:rFonts w:eastAsia="Arial" w:cs="Times New Roman"/>
          <w:bCs/>
          <w:spacing w:val="-2"/>
          <w:szCs w:val="28"/>
          <w:lang w:val="nl-NL"/>
        </w:rPr>
        <w:t xml:space="preserve"> (</w:t>
      </w:r>
      <w:r w:rsidR="00A56D08" w:rsidRPr="00A56D08">
        <w:rPr>
          <w:rFonts w:eastAsia="Arial" w:cs="Times New Roman"/>
          <w:bCs/>
          <w:spacing w:val="-2"/>
          <w:szCs w:val="28"/>
          <w:lang w:val="nl-NL"/>
        </w:rPr>
        <w:t>cao</w:t>
      </w:r>
      <w:r w:rsidR="00D97957" w:rsidRPr="00A56D08">
        <w:rPr>
          <w:rFonts w:eastAsia="Arial" w:cs="Times New Roman"/>
          <w:bCs/>
          <w:spacing w:val="-2"/>
          <w:szCs w:val="28"/>
          <w:lang w:val="nl-NL"/>
        </w:rPr>
        <w:t xml:space="preserve"> hơn cùng kỳ năm 2022, đạt </w:t>
      </w:r>
      <w:r w:rsidR="00A56D08" w:rsidRPr="00A56D08">
        <w:rPr>
          <w:rFonts w:eastAsia="Arial" w:cs="Times New Roman"/>
          <w:bCs/>
          <w:spacing w:val="-2"/>
          <w:szCs w:val="28"/>
          <w:lang w:val="nl-NL"/>
        </w:rPr>
        <w:t>35,49%</w:t>
      </w:r>
      <w:r w:rsidR="00D97957" w:rsidRPr="00A56D08">
        <w:rPr>
          <w:rFonts w:eastAsia="Arial" w:cs="Times New Roman"/>
          <w:bCs/>
          <w:spacing w:val="-2"/>
          <w:szCs w:val="28"/>
          <w:lang w:val="nl-NL"/>
        </w:rPr>
        <w:t xml:space="preserve">). Trong đó vốn trong nước </w:t>
      </w:r>
      <w:r w:rsidR="00A56D08" w:rsidRPr="00A56D08">
        <w:rPr>
          <w:rFonts w:cs="Times New Roman"/>
          <w:spacing w:val="2"/>
          <w:szCs w:val="28"/>
          <w:lang w:val="vi-VN"/>
        </w:rPr>
        <w:t xml:space="preserve">đạt 40,1% kế hoạch và đạt 43% </w:t>
      </w:r>
      <w:r w:rsidR="00D97957" w:rsidRPr="00A56D08">
        <w:rPr>
          <w:rFonts w:eastAsia="Arial" w:cs="Times New Roman"/>
          <w:bCs/>
          <w:spacing w:val="-2"/>
          <w:szCs w:val="28"/>
          <w:lang w:val="nl-NL"/>
        </w:rPr>
        <w:t xml:space="preserve">kế hoạch Thủ tướng Chính phủ giao; vốn ngoài nước đạt </w:t>
      </w:r>
      <w:r w:rsidR="00A56D08" w:rsidRPr="00A56D08">
        <w:rPr>
          <w:rFonts w:eastAsia="Arial" w:cs="Times New Roman"/>
          <w:bCs/>
          <w:spacing w:val="-2"/>
          <w:szCs w:val="28"/>
          <w:lang w:val="nl-NL"/>
        </w:rPr>
        <w:t xml:space="preserve">25,95% </w:t>
      </w:r>
      <w:r w:rsidR="00D97957" w:rsidRPr="00A56D08">
        <w:rPr>
          <w:rFonts w:eastAsia="Arial" w:cs="Times New Roman"/>
          <w:bCs/>
          <w:spacing w:val="-2"/>
          <w:szCs w:val="28"/>
          <w:lang w:val="nl-NL"/>
        </w:rPr>
        <w:t xml:space="preserve">kế hoạch; có </w:t>
      </w:r>
      <w:r w:rsidR="00A56D08" w:rsidRPr="00A56D08">
        <w:rPr>
          <w:rFonts w:eastAsia="Arial" w:cs="Times New Roman"/>
          <w:bCs/>
          <w:spacing w:val="-2"/>
          <w:szCs w:val="28"/>
          <w:lang w:val="nl-NL"/>
        </w:rPr>
        <w:t>11 bộ, cơ quan trung ương và 33 địa phương có tỷ lệ giải ngân đạt</w:t>
      </w:r>
      <w:r w:rsidR="00D97957" w:rsidRPr="00A56D08">
        <w:rPr>
          <w:rFonts w:eastAsia="Arial" w:cs="Times New Roman"/>
          <w:bCs/>
          <w:spacing w:val="-2"/>
          <w:szCs w:val="28"/>
          <w:lang w:val="nl-NL"/>
        </w:rPr>
        <w:t xml:space="preserve"> trên </w:t>
      </w:r>
      <w:r w:rsidR="00A56D08" w:rsidRPr="00A56D08">
        <w:rPr>
          <w:rFonts w:eastAsia="Arial" w:cs="Times New Roman"/>
          <w:bCs/>
          <w:spacing w:val="-2"/>
          <w:szCs w:val="28"/>
          <w:lang w:val="nl-NL"/>
        </w:rPr>
        <w:t>40</w:t>
      </w:r>
      <w:r w:rsidR="00D97957" w:rsidRPr="00A56D08">
        <w:rPr>
          <w:rFonts w:eastAsia="Arial" w:cs="Times New Roman"/>
          <w:bCs/>
          <w:spacing w:val="-2"/>
          <w:szCs w:val="28"/>
          <w:lang w:val="nl-NL"/>
        </w:rPr>
        <w:t xml:space="preserve">%, một số bộ, </w:t>
      </w:r>
      <w:r w:rsidRPr="00A56D08">
        <w:rPr>
          <w:rFonts w:eastAsia="Arial" w:cs="Times New Roman"/>
          <w:bCs/>
          <w:spacing w:val="-2"/>
          <w:szCs w:val="28"/>
          <w:lang w:val="nl-NL"/>
        </w:rPr>
        <w:t xml:space="preserve">ngành, </w:t>
      </w:r>
      <w:r w:rsidR="00D97957" w:rsidRPr="00A56D08">
        <w:rPr>
          <w:rFonts w:eastAsia="Arial" w:cs="Times New Roman"/>
          <w:bCs/>
          <w:spacing w:val="-2"/>
          <w:szCs w:val="28"/>
          <w:lang w:val="nl-NL"/>
        </w:rPr>
        <w:t>địa phương có tỷ lệ giải ngân đạt cao</w:t>
      </w:r>
      <w:r w:rsidRPr="00A56D08">
        <w:rPr>
          <w:rFonts w:eastAsia="Arial" w:cs="Times New Roman"/>
          <w:bCs/>
          <w:spacing w:val="-2"/>
          <w:szCs w:val="28"/>
          <w:lang w:val="nl-NL"/>
        </w:rPr>
        <w:t>,</w:t>
      </w:r>
      <w:r w:rsidR="00D97957" w:rsidRPr="00A56D08">
        <w:rPr>
          <w:rFonts w:eastAsia="Arial" w:cs="Times New Roman"/>
          <w:bCs/>
          <w:spacing w:val="-2"/>
          <w:szCs w:val="28"/>
          <w:lang w:val="nl-NL"/>
        </w:rPr>
        <w:t xml:space="preserve"> như: </w:t>
      </w:r>
      <w:r w:rsidR="00A56D08" w:rsidRPr="00A56D08">
        <w:rPr>
          <w:rFonts w:cs="Times New Roman"/>
          <w:bCs/>
          <w:spacing w:val="2"/>
          <w:szCs w:val="28"/>
          <w:lang w:val="vi-VN"/>
        </w:rPr>
        <w:t>Ban quản lý lăng Chủ tịch HCM (65,38%), Ngân hàng nhà nước (62,75%), Ngân hàng phát triển (100%), Tiền Giang (62,12%), Long An (66,18%), Đồng Tháp (66,94%);</w:t>
      </w:r>
      <w:r w:rsidR="007E42C7" w:rsidRPr="00A56D08">
        <w:rPr>
          <w:rFonts w:cs="Times New Roman"/>
          <w:bCs/>
          <w:spacing w:val="2"/>
          <w:szCs w:val="28"/>
        </w:rPr>
        <w:t xml:space="preserve"> </w:t>
      </w:r>
      <w:r w:rsidR="00A56D08" w:rsidRPr="00A56D08">
        <w:rPr>
          <w:rFonts w:cs="Times New Roman"/>
          <w:bCs/>
          <w:spacing w:val="2"/>
          <w:szCs w:val="28"/>
        </w:rPr>
        <w:t>có 41/52 bộ, cơ quan trung ương và 30/63 địa phương chi giải ngân đạt dưới 40% kế hoạch vốn</w:t>
      </w:r>
      <w:r w:rsidR="007E42C7" w:rsidRPr="00A56D08">
        <w:rPr>
          <w:rFonts w:cs="Times New Roman"/>
          <w:bCs/>
          <w:spacing w:val="2"/>
          <w:szCs w:val="28"/>
          <w:lang w:val="vi-VN"/>
        </w:rPr>
        <w:t>.</w:t>
      </w:r>
    </w:p>
    <w:p w:rsidR="00D97957" w:rsidRPr="00C55009" w:rsidRDefault="000D0599" w:rsidP="0010289D">
      <w:pPr>
        <w:widowControl w:val="0"/>
        <w:spacing w:before="120" w:after="120" w:line="264" w:lineRule="auto"/>
        <w:ind w:firstLine="851"/>
        <w:jc w:val="both"/>
        <w:rPr>
          <w:rFonts w:eastAsia="Arial" w:cs="Times New Roman"/>
          <w:spacing w:val="-2"/>
          <w:szCs w:val="28"/>
        </w:rPr>
      </w:pPr>
      <w:bookmarkStart w:id="80" w:name="_Hlk146292882"/>
      <w:bookmarkEnd w:id="79"/>
      <w:r w:rsidRPr="00C55009">
        <w:rPr>
          <w:rFonts w:eastAsia="Arial" w:cs="Times New Roman"/>
          <w:spacing w:val="-2"/>
          <w:szCs w:val="28"/>
          <w:lang w:val="it-IT"/>
        </w:rPr>
        <w:t xml:space="preserve">- </w:t>
      </w:r>
      <w:r w:rsidR="00D97957" w:rsidRPr="00C55009">
        <w:rPr>
          <w:rFonts w:eastAsia="Arial" w:cs="Times New Roman"/>
          <w:spacing w:val="-2"/>
          <w:szCs w:val="28"/>
          <w:lang w:val="it-IT"/>
        </w:rPr>
        <w:t xml:space="preserve">Về đổi mới cơ chế tài chính đối với cơ quan hành chính và đơn vị sự nghiệp công lập: Bộ Tài chính </w:t>
      </w:r>
      <w:r w:rsidR="00C55009" w:rsidRPr="00C55009">
        <w:rPr>
          <w:rFonts w:eastAsia="Arial" w:cs="Times New Roman"/>
          <w:spacing w:val="-2"/>
          <w:szCs w:val="28"/>
          <w:lang w:val="it-IT"/>
        </w:rPr>
        <w:t>tiếp tục</w:t>
      </w:r>
      <w:r w:rsidR="00D97957" w:rsidRPr="00C55009">
        <w:rPr>
          <w:rFonts w:eastAsia="Arial" w:cs="Times New Roman"/>
          <w:spacing w:val="-2"/>
          <w:szCs w:val="28"/>
          <w:lang w:val="it-IT"/>
        </w:rPr>
        <w:t xml:space="preserve"> rà soát, hoàn thiện dự thảo Nghị định sửa đổi, bổ sung một số điều của </w:t>
      </w:r>
      <w:r w:rsidR="00D97957" w:rsidRPr="00C55009">
        <w:rPr>
          <w:rFonts w:eastAsia="Arial" w:cs="Times New Roman"/>
          <w:spacing w:val="-2"/>
          <w:szCs w:val="28"/>
          <w:lang w:val="vi-VN"/>
        </w:rPr>
        <w:t>Nghị định số 60/2021/NĐ-CP</w:t>
      </w:r>
      <w:r w:rsidR="00D97957" w:rsidRPr="00C55009">
        <w:rPr>
          <w:rFonts w:eastAsia="Arial" w:cs="Times New Roman"/>
          <w:spacing w:val="-2"/>
          <w:szCs w:val="28"/>
          <w:lang w:val="it-IT"/>
        </w:rPr>
        <w:t xml:space="preserve"> ngày 21/6/2021 của Chính phủ</w:t>
      </w:r>
      <w:r w:rsidR="00D97957" w:rsidRPr="00C55009">
        <w:rPr>
          <w:rFonts w:eastAsia="Arial" w:cs="Times New Roman"/>
          <w:spacing w:val="-2"/>
          <w:szCs w:val="28"/>
          <w:lang w:val="vi-VN"/>
        </w:rPr>
        <w:t xml:space="preserve"> quy định cơ chế tự chủ tài chính của đơn vị sự nghiệp công lập</w:t>
      </w:r>
      <w:r w:rsidR="00CB798F">
        <w:rPr>
          <w:rFonts w:eastAsia="Arial" w:cs="Times New Roman"/>
          <w:spacing w:val="-2"/>
          <w:szCs w:val="28"/>
        </w:rPr>
        <w:t xml:space="preserve">, </w:t>
      </w:r>
      <w:r w:rsidR="00CB798F" w:rsidRPr="00CB798F">
        <w:rPr>
          <w:rFonts w:eastAsia="Arial" w:cs="Times New Roman"/>
          <w:spacing w:val="-2"/>
          <w:szCs w:val="28"/>
        </w:rPr>
        <w:t>lấy ý kiến thẩm định</w:t>
      </w:r>
      <w:ins w:id="81" w:author="John Scott" w:date="2023-09-23T17:50:00Z">
        <w:r w:rsidR="004820B7">
          <w:rPr>
            <w:rFonts w:eastAsia="Arial" w:cs="Times New Roman"/>
            <w:spacing w:val="-2"/>
            <w:szCs w:val="28"/>
          </w:rPr>
          <w:t xml:space="preserve"> của</w:t>
        </w:r>
      </w:ins>
      <w:r w:rsidR="00CB798F" w:rsidRPr="00CB798F">
        <w:rPr>
          <w:rFonts w:eastAsia="Arial" w:cs="Times New Roman"/>
          <w:spacing w:val="-2"/>
          <w:szCs w:val="28"/>
        </w:rPr>
        <w:t xml:space="preserve"> Bộ Tư pháp</w:t>
      </w:r>
      <w:r w:rsidR="00CB798F">
        <w:rPr>
          <w:rFonts w:eastAsia="Arial" w:cs="Times New Roman"/>
          <w:spacing w:val="-2"/>
          <w:szCs w:val="28"/>
        </w:rPr>
        <w:t>.</w:t>
      </w:r>
      <w:r w:rsidRPr="00C55009">
        <w:rPr>
          <w:rFonts w:eastAsia="Arial" w:cs="Times New Roman"/>
          <w:spacing w:val="-2"/>
          <w:szCs w:val="28"/>
        </w:rPr>
        <w:t xml:space="preserve"> </w:t>
      </w:r>
    </w:p>
    <w:bookmarkEnd w:id="80"/>
    <w:p w:rsidR="00D97957" w:rsidRPr="00CB798F" w:rsidRDefault="00D97957" w:rsidP="0010289D">
      <w:pPr>
        <w:widowControl w:val="0"/>
        <w:spacing w:before="120" w:after="120" w:line="264" w:lineRule="auto"/>
        <w:ind w:firstLine="851"/>
        <w:jc w:val="both"/>
        <w:rPr>
          <w:rFonts w:eastAsia="SimSun" w:cs="Times New Roman"/>
          <w:b/>
          <w:bCs/>
          <w:szCs w:val="28"/>
          <w:lang w:val="de-DE"/>
        </w:rPr>
      </w:pPr>
      <w:r w:rsidRPr="00CB798F">
        <w:rPr>
          <w:rFonts w:eastAsia="SimSun" w:cs="Times New Roman"/>
          <w:b/>
          <w:bCs/>
          <w:szCs w:val="28"/>
          <w:lang w:val="de-DE"/>
        </w:rPr>
        <w:t>6. Xây dựng và phát triển Chính phủ điện tử, Chính phủ số</w:t>
      </w:r>
    </w:p>
    <w:p w:rsidR="005F0F57" w:rsidRPr="007D40B4" w:rsidRDefault="005F0F57" w:rsidP="0010289D">
      <w:pPr>
        <w:widowControl w:val="0"/>
        <w:spacing w:before="120" w:after="120" w:line="264" w:lineRule="auto"/>
        <w:ind w:firstLine="851"/>
        <w:jc w:val="both"/>
        <w:rPr>
          <w:rFonts w:eastAsia="SimSun" w:cs="Times New Roman"/>
          <w:color w:val="4F81BD" w:themeColor="accent1"/>
          <w:spacing w:val="-2"/>
          <w:szCs w:val="28"/>
          <w:lang w:val="de-DE"/>
        </w:rPr>
      </w:pPr>
      <w:bookmarkStart w:id="82" w:name="_Hlk146293014"/>
      <w:r w:rsidRPr="00FD03C5">
        <w:rPr>
          <w:rFonts w:cs="Times New Roman"/>
          <w:szCs w:val="28"/>
        </w:rPr>
        <w:t xml:space="preserve">- Về hoàn thiện khung pháp lý, tạo điều kiện triển khai các nhiệm vụ về xây dựng và phát triển Chính phủ điện tử, Chính phủ số: </w:t>
      </w:r>
      <w:commentRangeStart w:id="83"/>
      <w:r w:rsidR="00FD03C5" w:rsidRPr="00FD03C5">
        <w:rPr>
          <w:rFonts w:cs="Times New Roman"/>
          <w:kern w:val="28"/>
          <w:szCs w:val="28"/>
        </w:rPr>
        <w:t>Ngày 22/6/2023, tại Chương trình Kỳ họp thứ 5, Quốc hội khóa XV đã thông qua Luật Giao dịch điện tử (sửa đổi),</w:t>
      </w:r>
      <w:r w:rsidR="00FD03C5">
        <w:rPr>
          <w:rFonts w:cs="Times New Roman"/>
          <w:kern w:val="28"/>
          <w:szCs w:val="28"/>
        </w:rPr>
        <w:t xml:space="preserve"> theo đó đã bổ sung, hoàn thiện thêm</w:t>
      </w:r>
      <w:r w:rsidR="00FD03C5" w:rsidRPr="00FD03C5">
        <w:rPr>
          <w:rFonts w:cs="Times New Roman"/>
          <w:kern w:val="28"/>
          <w:szCs w:val="28"/>
        </w:rPr>
        <w:t xml:space="preserve"> hành lang pháp lý</w:t>
      </w:r>
      <w:r w:rsidR="00FD03C5">
        <w:rPr>
          <w:rFonts w:cs="Times New Roman"/>
          <w:kern w:val="28"/>
          <w:szCs w:val="28"/>
        </w:rPr>
        <w:t>, tạo</w:t>
      </w:r>
      <w:r w:rsidR="00FD03C5" w:rsidRPr="00FD03C5">
        <w:rPr>
          <w:rFonts w:cs="Times New Roman"/>
          <w:kern w:val="28"/>
          <w:szCs w:val="28"/>
        </w:rPr>
        <w:t xml:space="preserve"> thuận lợi cho việc chuyển đổi số.</w:t>
      </w:r>
      <w:r w:rsidR="00082713" w:rsidRPr="00FD03C5">
        <w:rPr>
          <w:rFonts w:cs="Times New Roman"/>
          <w:kern w:val="28"/>
          <w:szCs w:val="28"/>
        </w:rPr>
        <w:t xml:space="preserve"> </w:t>
      </w:r>
      <w:commentRangeEnd w:id="83"/>
      <w:r w:rsidR="004820B7">
        <w:rPr>
          <w:rStyle w:val="CommentReference"/>
          <w:rFonts w:eastAsia="Arial" w:cs="Times New Roman"/>
          <w:lang w:val="vi-VN"/>
        </w:rPr>
        <w:commentReference w:id="83"/>
      </w:r>
      <w:r w:rsidR="00234199" w:rsidRPr="00234199">
        <w:rPr>
          <w:rFonts w:cs="Times New Roman"/>
          <w:kern w:val="28"/>
          <w:szCs w:val="28"/>
        </w:rPr>
        <w:t xml:space="preserve">Chính phủ đã ban hành Nghị quyết số 127/NQ-CP ngày 14/8/2023 về việc áp dụng cấp thị thực điện tử cho công dân các nước, vùng lãnh thổ; các cửa khẩu quốc tế cho phép người nước ngoài nhập cảnh, xuất cảnh bằng thị thực điện tử. </w:t>
      </w:r>
    </w:p>
    <w:p w:rsidR="004B3C12" w:rsidRPr="00301FF8" w:rsidRDefault="002531F2" w:rsidP="0010289D">
      <w:pPr>
        <w:pStyle w:val="Vanban"/>
        <w:widowControl w:val="0"/>
        <w:spacing w:line="264" w:lineRule="auto"/>
        <w:ind w:firstLine="851"/>
        <w:rPr>
          <w:color w:val="auto"/>
          <w:spacing w:val="0"/>
          <w:szCs w:val="28"/>
          <w:lang w:val="en-US"/>
        </w:rPr>
      </w:pPr>
      <w:bookmarkStart w:id="84" w:name="_Hlk146293033"/>
      <w:bookmarkEnd w:id="82"/>
      <w:r w:rsidRPr="00181152">
        <w:rPr>
          <w:color w:val="auto"/>
          <w:spacing w:val="0"/>
          <w:szCs w:val="28"/>
          <w:lang w:val="de-DE"/>
        </w:rPr>
        <w:t xml:space="preserve">- Về xây dựng nền tảng phát triển Chính phủ điện tử: </w:t>
      </w:r>
      <w:r w:rsidR="004B3C12" w:rsidRPr="00181152">
        <w:rPr>
          <w:color w:val="auto"/>
          <w:spacing w:val="0"/>
          <w:szCs w:val="28"/>
          <w:lang w:val="de-DE"/>
        </w:rPr>
        <w:t>Theo báo cáo của Bộ Thông tin và Truyền thông, t</w:t>
      </w:r>
      <w:r w:rsidRPr="00181152">
        <w:rPr>
          <w:color w:val="auto"/>
          <w:spacing w:val="0"/>
          <w:szCs w:val="28"/>
          <w:lang w:val="de-DE"/>
        </w:rPr>
        <w:t xml:space="preserve">ính đến ngày </w:t>
      </w:r>
      <w:r w:rsidR="003F021D" w:rsidRPr="00181152">
        <w:rPr>
          <w:color w:val="auto"/>
          <w:spacing w:val="0"/>
          <w:szCs w:val="28"/>
          <w:lang w:val="de-DE"/>
        </w:rPr>
        <w:t>30</w:t>
      </w:r>
      <w:r w:rsidR="00181152" w:rsidRPr="00181152">
        <w:rPr>
          <w:color w:val="auto"/>
          <w:spacing w:val="0"/>
          <w:szCs w:val="28"/>
          <w:lang w:val="de-DE"/>
        </w:rPr>
        <w:t>/8</w:t>
      </w:r>
      <w:r w:rsidRPr="00181152">
        <w:rPr>
          <w:color w:val="auto"/>
          <w:spacing w:val="0"/>
          <w:szCs w:val="28"/>
          <w:lang w:val="de-DE"/>
        </w:rPr>
        <w:t xml:space="preserve">/2023, tổng số giao dịch thực hiện thông qua </w:t>
      </w:r>
      <w:r w:rsidR="000D0599" w:rsidRPr="00181152">
        <w:rPr>
          <w:color w:val="auto"/>
          <w:spacing w:val="0"/>
          <w:szCs w:val="28"/>
          <w:lang w:val="en-US"/>
        </w:rPr>
        <w:t>n</w:t>
      </w:r>
      <w:r w:rsidR="000F068E" w:rsidRPr="00181152">
        <w:rPr>
          <w:color w:val="auto"/>
          <w:spacing w:val="0"/>
          <w:szCs w:val="28"/>
        </w:rPr>
        <w:t xml:space="preserve">ền tảng tích hợp, chia sẻ dữ liệu quốc gia (NDXP) </w:t>
      </w:r>
      <w:r w:rsidRPr="00181152">
        <w:rPr>
          <w:color w:val="auto"/>
          <w:spacing w:val="0"/>
          <w:szCs w:val="28"/>
          <w:lang w:val="de-DE"/>
        </w:rPr>
        <w:t xml:space="preserve">trong tháng </w:t>
      </w:r>
      <w:r w:rsidR="00181152" w:rsidRPr="00181152">
        <w:rPr>
          <w:color w:val="auto"/>
          <w:spacing w:val="0"/>
          <w:szCs w:val="28"/>
          <w:lang w:val="de-DE"/>
        </w:rPr>
        <w:t>8</w:t>
      </w:r>
      <w:r w:rsidRPr="00181152">
        <w:rPr>
          <w:color w:val="auto"/>
          <w:spacing w:val="0"/>
          <w:szCs w:val="28"/>
          <w:lang w:val="de-DE"/>
        </w:rPr>
        <w:t xml:space="preserve"> năm 2023 là </w:t>
      </w:r>
      <w:r w:rsidR="00181152" w:rsidRPr="00181152">
        <w:rPr>
          <w:color w:val="auto"/>
          <w:spacing w:val="0"/>
          <w:szCs w:val="28"/>
          <w:lang w:val="de-DE"/>
        </w:rPr>
        <w:t>41.864.961 giao dịch</w:t>
      </w:r>
      <w:r w:rsidRPr="00181152">
        <w:rPr>
          <w:color w:val="auto"/>
          <w:spacing w:val="0"/>
          <w:szCs w:val="28"/>
          <w:lang w:val="de-DE"/>
        </w:rPr>
        <w:t xml:space="preserve">; </w:t>
      </w:r>
      <w:r w:rsidR="00181152" w:rsidRPr="00181152">
        <w:rPr>
          <w:color w:val="auto"/>
          <w:spacing w:val="0"/>
          <w:szCs w:val="28"/>
          <w:lang w:val="de-DE"/>
        </w:rPr>
        <w:t>trong 08 tháng đầu năm 2023, tổng số giao dịch thực hiện thông qua NDXP đạt 372.108.890 giao dịch, trung bình hàng ngày có khoảng 1,55 triệu giao dịch thực hiện thông qua NDXP; tổng số giao dịch thực hiện thông qua NDXP từ khi khai trương đến nay là hơn 1,44 tỷ giao dịch.</w:t>
      </w:r>
      <w:r w:rsidR="00181152">
        <w:rPr>
          <w:color w:val="auto"/>
          <w:spacing w:val="0"/>
          <w:szCs w:val="28"/>
          <w:lang w:val="de-DE"/>
        </w:rPr>
        <w:t xml:space="preserve"> </w:t>
      </w:r>
      <w:bookmarkEnd w:id="84"/>
      <w:r w:rsidR="00181152" w:rsidRPr="00181152">
        <w:rPr>
          <w:color w:val="auto"/>
          <w:spacing w:val="0"/>
          <w:szCs w:val="28"/>
          <w:lang w:val="de-DE"/>
        </w:rPr>
        <w:t>Đến nay, đã hoàn thành kết nối CSDL quốc gia về cán bộ, công chức, viên chức với 32 bộ, ngành và 63 địa phương; kết nối Hệ thống đăng ký, giải quyết chính sách trợ giúp xã hội trực tuyến với 57 địa phương.</w:t>
      </w:r>
      <w:r w:rsidR="00301FF8">
        <w:rPr>
          <w:color w:val="auto"/>
          <w:spacing w:val="0"/>
          <w:szCs w:val="28"/>
          <w:lang w:val="de-DE"/>
        </w:rPr>
        <w:t xml:space="preserve"> </w:t>
      </w:r>
      <w:r w:rsidR="004B3C12" w:rsidRPr="00181152">
        <w:rPr>
          <w:color w:val="auto"/>
          <w:spacing w:val="0"/>
          <w:kern w:val="28"/>
          <w:szCs w:val="28"/>
          <w:lang w:val="en-US"/>
        </w:rPr>
        <w:t xml:space="preserve">Đến nay, </w:t>
      </w:r>
      <w:r w:rsidR="004B3C12" w:rsidRPr="00181152">
        <w:rPr>
          <w:color w:val="auto"/>
          <w:spacing w:val="0"/>
          <w:kern w:val="28"/>
          <w:szCs w:val="28"/>
        </w:rPr>
        <w:t>Cơ sở dữ liệu</w:t>
      </w:r>
      <w:r w:rsidR="004B3C12" w:rsidRPr="00181152">
        <w:rPr>
          <w:color w:val="auto"/>
          <w:spacing w:val="0"/>
          <w:kern w:val="28"/>
          <w:szCs w:val="28"/>
          <w:lang w:val="en-US"/>
        </w:rPr>
        <w:t xml:space="preserve"> quốc gia về dân cư đã kết nối chính thức với 1</w:t>
      </w:r>
      <w:r w:rsidR="00181152" w:rsidRPr="00181152">
        <w:rPr>
          <w:color w:val="auto"/>
          <w:spacing w:val="0"/>
          <w:kern w:val="28"/>
          <w:szCs w:val="28"/>
          <w:lang w:val="en-US"/>
        </w:rPr>
        <w:t>5</w:t>
      </w:r>
      <w:r w:rsidR="004B3C12" w:rsidRPr="00181152">
        <w:rPr>
          <w:color w:val="auto"/>
          <w:spacing w:val="0"/>
          <w:kern w:val="28"/>
          <w:szCs w:val="28"/>
          <w:lang w:val="en-US"/>
        </w:rPr>
        <w:t xml:space="preserve"> đơn vị bộ, ngành, 01 doanh nghiệp nhà nước (EVN), 03 doanh nghiệp viễn thông và 63 địa phương để khai thác thông tin</w:t>
      </w:r>
      <w:r w:rsidR="004B3C12" w:rsidRPr="00181152">
        <w:rPr>
          <w:color w:val="auto"/>
          <w:spacing w:val="0"/>
          <w:kern w:val="28"/>
          <w:szCs w:val="28"/>
        </w:rPr>
        <w:t xml:space="preserve"> phục vụ công tác quản lý và giải quyết TTHC cho người dân</w:t>
      </w:r>
      <w:r w:rsidR="004B3C12" w:rsidRPr="00301FF8">
        <w:rPr>
          <w:color w:val="auto"/>
          <w:spacing w:val="0"/>
          <w:kern w:val="28"/>
          <w:szCs w:val="28"/>
        </w:rPr>
        <w:t>, tổ chức</w:t>
      </w:r>
      <w:r w:rsidR="00301FF8" w:rsidRPr="00301FF8">
        <w:rPr>
          <w:color w:val="auto"/>
          <w:spacing w:val="0"/>
          <w:kern w:val="28"/>
          <w:szCs w:val="28"/>
          <w:lang w:val="en-US"/>
        </w:rPr>
        <w:t>.</w:t>
      </w:r>
      <w:r w:rsidR="004B3C12" w:rsidRPr="00301FF8">
        <w:rPr>
          <w:color w:val="auto"/>
          <w:spacing w:val="0"/>
          <w:kern w:val="28"/>
          <w:szCs w:val="28"/>
        </w:rPr>
        <w:t xml:space="preserve"> </w:t>
      </w:r>
      <w:r w:rsidR="00301FF8" w:rsidRPr="00301FF8">
        <w:rPr>
          <w:color w:val="auto"/>
          <w:spacing w:val="0"/>
          <w:kern w:val="28"/>
          <w:szCs w:val="28"/>
          <w:lang w:val="en-US"/>
        </w:rPr>
        <w:t>Bộ Công an đã cấp trên 83,76 triệu thẻ căn cước công dân gắn chíp</w:t>
      </w:r>
      <w:r w:rsidR="00D77C95">
        <w:rPr>
          <w:color w:val="auto"/>
          <w:spacing w:val="0"/>
          <w:kern w:val="28"/>
          <w:szCs w:val="28"/>
          <w:lang w:val="en-US"/>
        </w:rPr>
        <w:t>; p</w:t>
      </w:r>
      <w:r w:rsidR="00301FF8" w:rsidRPr="00301FF8">
        <w:rPr>
          <w:color w:val="auto"/>
          <w:spacing w:val="0"/>
          <w:kern w:val="28"/>
          <w:szCs w:val="28"/>
          <w:lang w:val="en-US"/>
        </w:rPr>
        <w:t xml:space="preserve">hê duyệt 54,9 triệu hồ sơ cấp định danh điện tử (tăng 6,9 triệu tài khoản so với thời điểm sơ kết 6 tháng); trong đó, đã kích hoạt trên 37,86 triệu tài khoản (chiếm 63,5% tổng tài khoản phê duyệt, tăng 15,76 triệu tài khoản so với thời điểm sơ kết 6 tháng). Có 21 địa phương đã hoàn thành cấp tài khoản định danh điện tử và có tỷ lệ kích hoạt tài khoản định danh điện tử cao, gồm: </w:t>
      </w:r>
      <w:commentRangeStart w:id="85"/>
      <w:r w:rsidR="00301FF8" w:rsidRPr="00301FF8">
        <w:rPr>
          <w:color w:val="auto"/>
          <w:spacing w:val="0"/>
          <w:kern w:val="28"/>
          <w:szCs w:val="28"/>
          <w:lang w:val="en-US"/>
        </w:rPr>
        <w:t>Bắc Giang, Bắc Kạn, Hà Giang, Bình Dương, Hải Phòng, Hà Nam, Hà Tĩnh, Hòa Bình, Hưng Yên, Lâm Đồng, Lạng Sơn, Nam Định, Nghệ An, Quảng Bình, Quảng Ngãi, Quảng Trị, Sơn La, Thái Bình, Thanh Hóa, Vĩnh Phúc, Đồng Nai.</w:t>
      </w:r>
      <w:commentRangeEnd w:id="85"/>
      <w:r w:rsidR="00702DBC">
        <w:rPr>
          <w:rStyle w:val="CommentReference"/>
          <w:rFonts w:eastAsia="Arial"/>
          <w:bCs w:val="0"/>
          <w:color w:val="auto"/>
          <w:spacing w:val="0"/>
          <w:kern w:val="0"/>
          <w:lang w:eastAsia="en-US"/>
        </w:rPr>
        <w:commentReference w:id="85"/>
      </w:r>
    </w:p>
    <w:p w:rsidR="000D0599" w:rsidRPr="00CE261A" w:rsidRDefault="000F068E" w:rsidP="0010289D">
      <w:pPr>
        <w:widowControl w:val="0"/>
        <w:spacing w:before="120" w:after="120" w:line="264" w:lineRule="auto"/>
        <w:ind w:firstLine="851"/>
        <w:jc w:val="both"/>
        <w:rPr>
          <w:rFonts w:cs="Times New Roman"/>
          <w:szCs w:val="28"/>
        </w:rPr>
      </w:pPr>
      <w:r w:rsidRPr="00CE261A">
        <w:rPr>
          <w:rFonts w:cs="Times New Roman"/>
          <w:szCs w:val="28"/>
        </w:rPr>
        <w:t xml:space="preserve">- Về xây dựng các hệ thống thông tin đổi mới lề lối, phương thức làm việc của cơ quan nhà nước: </w:t>
      </w:r>
    </w:p>
    <w:p w:rsidR="00D97957" w:rsidRPr="00CE261A" w:rsidRDefault="00D97957" w:rsidP="0010289D">
      <w:pPr>
        <w:widowControl w:val="0"/>
        <w:spacing w:before="120" w:after="120" w:line="264" w:lineRule="auto"/>
        <w:ind w:firstLine="851"/>
        <w:jc w:val="both"/>
        <w:rPr>
          <w:rFonts w:eastAsia="Arial" w:cs="Times New Roman"/>
          <w:szCs w:val="28"/>
          <w:lang w:val="vi-VN"/>
        </w:rPr>
      </w:pPr>
      <w:r w:rsidRPr="00CE261A">
        <w:rPr>
          <w:rFonts w:eastAsia="Arial" w:cs="Times New Roman"/>
          <w:szCs w:val="28"/>
          <w:lang w:val="vi-VN"/>
        </w:rPr>
        <w:t xml:space="preserve">Các hệ thống thông tin </w:t>
      </w:r>
      <w:r w:rsidRPr="00CE261A">
        <w:rPr>
          <w:rFonts w:eastAsia="Arial" w:cs="Times New Roman"/>
          <w:szCs w:val="28"/>
        </w:rPr>
        <w:t>phục vụ quản lý, điều hành tiếp tục được khai thác, vận hành có hiệu quả,</w:t>
      </w:r>
      <w:r w:rsidRPr="00CE261A">
        <w:rPr>
          <w:rFonts w:eastAsia="Arial" w:cs="Times New Roman"/>
          <w:szCs w:val="28"/>
          <w:lang w:val="vi-VN"/>
        </w:rPr>
        <w:t xml:space="preserve"> </w:t>
      </w:r>
      <w:r w:rsidRPr="00CE261A">
        <w:rPr>
          <w:rFonts w:eastAsia="Arial" w:cs="Times New Roman"/>
          <w:szCs w:val="28"/>
        </w:rPr>
        <w:t>theo thống kê của Bộ Thông tin và Truyền thông, s</w:t>
      </w:r>
      <w:r w:rsidRPr="00CE261A">
        <w:rPr>
          <w:rFonts w:eastAsia="Arial" w:cs="Times New Roman"/>
          <w:szCs w:val="28"/>
          <w:lang w:val="vi-VN"/>
        </w:rPr>
        <w:t xml:space="preserve">ố lượng văn bản điện tử gửi, nhận </w:t>
      </w:r>
      <w:r w:rsidRPr="00CE261A">
        <w:rPr>
          <w:rFonts w:eastAsia="Arial" w:cs="Times New Roman"/>
          <w:szCs w:val="28"/>
        </w:rPr>
        <w:t xml:space="preserve">trên </w:t>
      </w:r>
      <w:r w:rsidRPr="00CE261A">
        <w:rPr>
          <w:rFonts w:eastAsia="Arial" w:cs="Times New Roman"/>
          <w:szCs w:val="28"/>
          <w:lang w:val="vi-VN"/>
        </w:rPr>
        <w:t>Trục liên thông văn bản quốc gia</w:t>
      </w:r>
      <w:r w:rsidRPr="00CE261A">
        <w:rPr>
          <w:rFonts w:eastAsia="Arial" w:cs="Times New Roman"/>
          <w:szCs w:val="28"/>
        </w:rPr>
        <w:t xml:space="preserve"> </w:t>
      </w:r>
      <w:r w:rsidRPr="00CE261A">
        <w:rPr>
          <w:rFonts w:eastAsia="Arial" w:cs="Times New Roman"/>
          <w:szCs w:val="28"/>
          <w:lang w:val="vi-VN"/>
        </w:rPr>
        <w:t xml:space="preserve">trong tháng </w:t>
      </w:r>
      <w:r w:rsidR="00CE261A" w:rsidRPr="00CE261A">
        <w:rPr>
          <w:rFonts w:eastAsia="Arial" w:cs="Times New Roman"/>
          <w:szCs w:val="28"/>
        </w:rPr>
        <w:t>8</w:t>
      </w:r>
      <w:r w:rsidRPr="00CE261A">
        <w:rPr>
          <w:rFonts w:eastAsia="Arial" w:cs="Times New Roman"/>
          <w:szCs w:val="28"/>
        </w:rPr>
        <w:t>/</w:t>
      </w:r>
      <w:r w:rsidRPr="00CE261A">
        <w:rPr>
          <w:rFonts w:eastAsia="Arial" w:cs="Times New Roman"/>
          <w:szCs w:val="28"/>
          <w:lang w:val="vi-VN"/>
        </w:rPr>
        <w:t xml:space="preserve">2023 là </w:t>
      </w:r>
      <w:r w:rsidR="00CE261A" w:rsidRPr="00CE261A">
        <w:rPr>
          <w:rFonts w:cs="Times New Roman"/>
          <w:szCs w:val="28"/>
          <w:shd w:val="clear" w:color="auto" w:fill="FFFFFF"/>
        </w:rPr>
        <w:t xml:space="preserve">668.669 </w:t>
      </w:r>
      <w:r w:rsidR="004B3C12" w:rsidRPr="00CE261A">
        <w:rPr>
          <w:rFonts w:cs="Times New Roman"/>
          <w:szCs w:val="28"/>
        </w:rPr>
        <w:t xml:space="preserve">văn bản </w:t>
      </w:r>
      <w:r w:rsidRPr="00CE261A">
        <w:rPr>
          <w:rFonts w:eastAsia="Arial" w:cs="Times New Roman"/>
          <w:szCs w:val="28"/>
          <w:lang w:val="vi-VN"/>
        </w:rPr>
        <w:t>(</w:t>
      </w:r>
      <w:r w:rsidRPr="00CE261A">
        <w:rPr>
          <w:rFonts w:eastAsia="Arial" w:cs="Times New Roman"/>
          <w:szCs w:val="28"/>
        </w:rPr>
        <w:t>g</w:t>
      </w:r>
      <w:r w:rsidRPr="00CE261A">
        <w:rPr>
          <w:rFonts w:eastAsia="Arial" w:cs="Times New Roman"/>
          <w:szCs w:val="28"/>
          <w:lang w:val="vi-VN"/>
        </w:rPr>
        <w:t xml:space="preserve">ửi </w:t>
      </w:r>
      <w:r w:rsidR="00CE261A" w:rsidRPr="00CE261A">
        <w:rPr>
          <w:rFonts w:cs="Times New Roman"/>
          <w:szCs w:val="28"/>
          <w:shd w:val="clear" w:color="auto" w:fill="FFFFFF"/>
        </w:rPr>
        <w:t xml:space="preserve">125.432 </w:t>
      </w:r>
      <w:r w:rsidR="004B3C12" w:rsidRPr="00CE261A">
        <w:rPr>
          <w:rFonts w:cs="Times New Roman"/>
          <w:szCs w:val="28"/>
        </w:rPr>
        <w:t xml:space="preserve">văn bản, nhận </w:t>
      </w:r>
      <w:r w:rsidR="00CE261A" w:rsidRPr="00CE261A">
        <w:rPr>
          <w:rFonts w:cs="Times New Roman"/>
          <w:szCs w:val="28"/>
          <w:shd w:val="clear" w:color="auto" w:fill="FFFFFF"/>
        </w:rPr>
        <w:t xml:space="preserve">543.237 </w:t>
      </w:r>
      <w:r w:rsidR="004B3C12" w:rsidRPr="00CE261A">
        <w:rPr>
          <w:rFonts w:cs="Times New Roman"/>
          <w:szCs w:val="28"/>
        </w:rPr>
        <w:t>văn bản</w:t>
      </w:r>
      <w:r w:rsidRPr="00CE261A">
        <w:rPr>
          <w:rFonts w:eastAsia="Arial" w:cs="Times New Roman"/>
          <w:szCs w:val="28"/>
          <w:lang w:val="vi-VN"/>
        </w:rPr>
        <w:t>)</w:t>
      </w:r>
      <w:r w:rsidRPr="00CE261A">
        <w:rPr>
          <w:rFonts w:eastAsia="Arial" w:cs="Times New Roman"/>
          <w:szCs w:val="28"/>
        </w:rPr>
        <w:t>; l</w:t>
      </w:r>
      <w:r w:rsidR="0072326B" w:rsidRPr="00CE261A">
        <w:rPr>
          <w:rFonts w:eastAsia="Arial" w:cs="Times New Roman"/>
          <w:szCs w:val="28"/>
        </w:rPr>
        <w:t>ũy</w:t>
      </w:r>
      <w:r w:rsidRPr="00CE261A">
        <w:rPr>
          <w:rFonts w:eastAsia="Arial" w:cs="Times New Roman"/>
          <w:szCs w:val="28"/>
        </w:rPr>
        <w:t xml:space="preserve"> kế</w:t>
      </w:r>
      <w:r w:rsidRPr="00CE261A">
        <w:rPr>
          <w:rFonts w:eastAsia="Arial" w:cs="Times New Roman"/>
          <w:szCs w:val="28"/>
          <w:lang w:val="vi-VN"/>
        </w:rPr>
        <w:t xml:space="preserve"> </w:t>
      </w:r>
      <w:r w:rsidR="00CE261A" w:rsidRPr="00CE261A">
        <w:rPr>
          <w:rFonts w:eastAsia="Arial" w:cs="Times New Roman"/>
          <w:szCs w:val="28"/>
        </w:rPr>
        <w:t>8</w:t>
      </w:r>
      <w:r w:rsidRPr="00CE261A">
        <w:rPr>
          <w:rFonts w:eastAsia="Arial" w:cs="Times New Roman"/>
          <w:szCs w:val="28"/>
          <w:lang w:val="vi-VN"/>
        </w:rPr>
        <w:t xml:space="preserve"> tháng đầu năm 2023, số lượng văn bản điện tử</w:t>
      </w:r>
      <w:r w:rsidR="00502E65" w:rsidRPr="00CE261A">
        <w:rPr>
          <w:rFonts w:eastAsia="Arial" w:cs="Times New Roman"/>
          <w:szCs w:val="28"/>
        </w:rPr>
        <w:t xml:space="preserve"> được</w:t>
      </w:r>
      <w:r w:rsidRPr="00CE261A">
        <w:rPr>
          <w:rFonts w:eastAsia="Arial" w:cs="Times New Roman"/>
          <w:szCs w:val="28"/>
          <w:lang w:val="vi-VN"/>
        </w:rPr>
        <w:t xml:space="preserve"> gửi, nhận qua Trục khoảng </w:t>
      </w:r>
      <w:r w:rsidR="00CE261A" w:rsidRPr="00CE261A">
        <w:rPr>
          <w:rFonts w:eastAsia="Arial" w:cs="Times New Roman"/>
          <w:szCs w:val="28"/>
        </w:rPr>
        <w:t>4.8</w:t>
      </w:r>
      <w:r w:rsidRPr="00CE261A">
        <w:rPr>
          <w:rFonts w:eastAsia="Arial" w:cs="Times New Roman"/>
          <w:szCs w:val="28"/>
          <w:lang w:val="vi-VN"/>
        </w:rPr>
        <w:t xml:space="preserve"> triệu văn bản</w:t>
      </w:r>
      <w:r w:rsidRPr="00CE261A">
        <w:rPr>
          <w:rFonts w:eastAsia="Arial" w:cs="Times New Roman"/>
          <w:szCs w:val="28"/>
        </w:rPr>
        <w:t>; t</w:t>
      </w:r>
      <w:r w:rsidRPr="00CE261A">
        <w:rPr>
          <w:rFonts w:eastAsia="Arial" w:cs="Times New Roman"/>
          <w:szCs w:val="28"/>
          <w:lang w:val="vi-VN"/>
        </w:rPr>
        <w:t xml:space="preserve">ừ khi khai trương (12/3/2019) đến nay Hệ thống có tổng số hơn </w:t>
      </w:r>
      <w:r w:rsidR="004B3C12" w:rsidRPr="00CE261A">
        <w:rPr>
          <w:rFonts w:eastAsia="Arial" w:cs="Times New Roman"/>
          <w:szCs w:val="28"/>
        </w:rPr>
        <w:t>2</w:t>
      </w:r>
      <w:r w:rsidR="00CE261A">
        <w:rPr>
          <w:rFonts w:eastAsia="Arial" w:cs="Times New Roman"/>
          <w:szCs w:val="28"/>
        </w:rPr>
        <w:t>4.6</w:t>
      </w:r>
      <w:r w:rsidRPr="00CE261A">
        <w:rPr>
          <w:rFonts w:eastAsia="Arial" w:cs="Times New Roman"/>
          <w:szCs w:val="28"/>
          <w:lang w:val="vi-VN"/>
        </w:rPr>
        <w:t xml:space="preserve"> triệu văn bản điện tử được gửi và nhận giữa các cơ quan hành chính nhà nước trên Trục liên thông văn bản quốc gia</w:t>
      </w:r>
      <w:r w:rsidRPr="00CE261A">
        <w:rPr>
          <w:rFonts w:eastAsia="Arial" w:cs="Times New Roman"/>
          <w:szCs w:val="28"/>
        </w:rPr>
        <w:t>.</w:t>
      </w:r>
      <w:r w:rsidR="00CE261A" w:rsidRPr="00CE261A">
        <w:rPr>
          <w:rFonts w:eastAsia="Arial" w:cs="Times New Roman"/>
          <w:szCs w:val="28"/>
        </w:rPr>
        <w:t xml:space="preserve"> </w:t>
      </w:r>
      <w:r w:rsidRPr="00CE261A">
        <w:rPr>
          <w:rFonts w:eastAsia="Arial" w:cs="Times New Roman"/>
          <w:szCs w:val="28"/>
          <w:lang w:val="vi-VN"/>
        </w:rPr>
        <w:t>Hệ thống thông tin phục vụ họp và xử lý công việc của Chính phủ (eCabinet</w:t>
      </w:r>
      <w:r w:rsidRPr="00CE261A">
        <w:rPr>
          <w:rFonts w:eastAsia="Arial" w:cs="Times New Roman"/>
          <w:szCs w:val="28"/>
        </w:rPr>
        <w:t>) tiếp tục phát huy hiệu quả, t</w:t>
      </w:r>
      <w:r w:rsidRPr="00CE261A">
        <w:rPr>
          <w:rFonts w:eastAsia="Arial" w:cs="Times New Roman"/>
          <w:szCs w:val="28"/>
          <w:lang w:val="vi-VN"/>
        </w:rPr>
        <w:t xml:space="preserve">ính đến nay, Hệ thống đã phục vụ </w:t>
      </w:r>
      <w:r w:rsidR="004B3C12" w:rsidRPr="00CE261A">
        <w:rPr>
          <w:rFonts w:eastAsia="Arial" w:cs="Times New Roman"/>
          <w:szCs w:val="28"/>
        </w:rPr>
        <w:t>7</w:t>
      </w:r>
      <w:r w:rsidR="00CE261A" w:rsidRPr="00CE261A">
        <w:rPr>
          <w:rFonts w:eastAsia="Arial" w:cs="Times New Roman"/>
          <w:szCs w:val="28"/>
        </w:rPr>
        <w:t>9</w:t>
      </w:r>
      <w:r w:rsidR="004B3C12" w:rsidRPr="00CE261A">
        <w:rPr>
          <w:rFonts w:eastAsia="Arial" w:cs="Times New Roman"/>
          <w:szCs w:val="28"/>
        </w:rPr>
        <w:t>4</w:t>
      </w:r>
      <w:r w:rsidRPr="00CE261A">
        <w:rPr>
          <w:rFonts w:eastAsia="Arial" w:cs="Times New Roman"/>
          <w:szCs w:val="28"/>
          <w:lang w:val="vi-VN"/>
        </w:rPr>
        <w:t xml:space="preserve"> hội nghị, phiên họp của Chính phủ và thực hiện xử lý </w:t>
      </w:r>
      <w:r w:rsidR="00CE261A" w:rsidRPr="00CE261A">
        <w:rPr>
          <w:rFonts w:eastAsia="Arial" w:cs="Times New Roman"/>
          <w:szCs w:val="28"/>
          <w:lang w:val="vi-VN"/>
        </w:rPr>
        <w:t>1.780</w:t>
      </w:r>
      <w:r w:rsidR="00CE261A" w:rsidRPr="00CE261A">
        <w:rPr>
          <w:rFonts w:eastAsia="Arial" w:cs="Times New Roman"/>
          <w:szCs w:val="28"/>
        </w:rPr>
        <w:t xml:space="preserve"> </w:t>
      </w:r>
      <w:r w:rsidRPr="00CE261A">
        <w:rPr>
          <w:rFonts w:eastAsia="Arial" w:cs="Times New Roman"/>
          <w:szCs w:val="28"/>
          <w:lang w:val="vi-VN"/>
        </w:rPr>
        <w:t xml:space="preserve">phiếu lấy ý kiến thành viên Chính phủ (thay thế hơn </w:t>
      </w:r>
      <w:r w:rsidR="00CE261A" w:rsidRPr="00CE261A">
        <w:rPr>
          <w:rFonts w:eastAsia="Arial" w:cs="Times New Roman"/>
          <w:szCs w:val="28"/>
        </w:rPr>
        <w:t>607</w:t>
      </w:r>
      <w:r w:rsidRPr="00CE261A">
        <w:rPr>
          <w:rFonts w:eastAsia="Arial" w:cs="Times New Roman"/>
          <w:szCs w:val="28"/>
          <w:lang w:val="vi-VN"/>
        </w:rPr>
        <w:t xml:space="preserve"> nghìn hồ sơ, tài liệu giấy)</w:t>
      </w:r>
      <w:r w:rsidRPr="00CE261A">
        <w:rPr>
          <w:rFonts w:eastAsia="Arial" w:cs="Times New Roman"/>
          <w:szCs w:val="28"/>
        </w:rPr>
        <w:t>.</w:t>
      </w:r>
      <w:r w:rsidRPr="00CE261A">
        <w:rPr>
          <w:rFonts w:eastAsia="Arial" w:cs="Times New Roman"/>
          <w:szCs w:val="28"/>
          <w:lang w:val="vi-VN"/>
        </w:rPr>
        <w:t xml:space="preserve"> </w:t>
      </w:r>
    </w:p>
    <w:p w:rsidR="00D97957" w:rsidRPr="00CB6974" w:rsidRDefault="00D97957" w:rsidP="0010289D">
      <w:pPr>
        <w:pStyle w:val="Vanban"/>
        <w:widowControl w:val="0"/>
        <w:spacing w:line="264" w:lineRule="auto"/>
        <w:ind w:firstLine="851"/>
        <w:rPr>
          <w:bCs w:val="0"/>
          <w:color w:val="4F81BD" w:themeColor="accent1"/>
          <w:kern w:val="28"/>
          <w:szCs w:val="28"/>
          <w:lang w:val="en-US"/>
        </w:rPr>
      </w:pPr>
      <w:r w:rsidRPr="00CE261A">
        <w:rPr>
          <w:rFonts w:eastAsia="Arial"/>
          <w:color w:val="auto"/>
          <w:szCs w:val="28"/>
        </w:rPr>
        <w:t xml:space="preserve">Các hệ thống thông tin phục vụ người dân, doanh nghiệp được các bộ, ngành, địa phương quan tâm, thúc đẩy thực hiện với trọng tâm là đẩy mạnh triển khai cung </w:t>
      </w:r>
      <w:r w:rsidRPr="00CB6974">
        <w:rPr>
          <w:rFonts w:eastAsia="Arial"/>
          <w:color w:val="auto"/>
          <w:kern w:val="28"/>
          <w:szCs w:val="28"/>
        </w:rPr>
        <w:t xml:space="preserve">cấp dịch vụ công trực tuyến (DVCTT) toàn trình theo quy định tại Nghị định số 42/2022/NĐ-CP ngày 24/6/2022 của Chính phủ quy định về việc cung cấp thông tin và </w:t>
      </w:r>
      <w:r w:rsidR="000D0599" w:rsidRPr="00CB6974">
        <w:rPr>
          <w:rFonts w:eastAsia="Arial"/>
          <w:color w:val="auto"/>
          <w:kern w:val="28"/>
          <w:szCs w:val="28"/>
        </w:rPr>
        <w:t xml:space="preserve">DVCTT </w:t>
      </w:r>
      <w:r w:rsidRPr="00CB6974">
        <w:rPr>
          <w:rFonts w:eastAsia="Arial"/>
          <w:color w:val="auto"/>
          <w:kern w:val="28"/>
          <w:szCs w:val="28"/>
        </w:rPr>
        <w:t>của cơ quan nhà nước trên môi trường mạng. Theo báo cáo của Bộ Thông tin và Truyền thông,</w:t>
      </w:r>
      <w:r w:rsidR="00F22D95" w:rsidRPr="00CB6974">
        <w:rPr>
          <w:kern w:val="28"/>
        </w:rPr>
        <w:t xml:space="preserve"> </w:t>
      </w:r>
      <w:r w:rsidR="00F22D95" w:rsidRPr="00CB6974">
        <w:rPr>
          <w:rFonts w:eastAsia="Arial"/>
          <w:color w:val="auto"/>
          <w:kern w:val="28"/>
          <w:szCs w:val="28"/>
        </w:rPr>
        <w:t xml:space="preserve">tỷ lệ DVCTT toàn trình trên tổng số đủ điều kiện </w:t>
      </w:r>
      <w:r w:rsidR="00F22D95" w:rsidRPr="00CB6974">
        <w:rPr>
          <w:rFonts w:eastAsia="Arial"/>
          <w:color w:val="auto"/>
          <w:kern w:val="28"/>
          <w:szCs w:val="28"/>
          <w:lang w:val="en-US"/>
        </w:rPr>
        <w:t>đạt</w:t>
      </w:r>
      <w:r w:rsidR="00F22D95" w:rsidRPr="00CB6974">
        <w:rPr>
          <w:rFonts w:eastAsia="Arial"/>
          <w:color w:val="auto"/>
          <w:kern w:val="28"/>
          <w:szCs w:val="28"/>
        </w:rPr>
        <w:t xml:space="preserve"> 93,</w:t>
      </w:r>
      <w:commentRangeStart w:id="86"/>
      <w:r w:rsidR="00F22D95" w:rsidRPr="00CB6974">
        <w:rPr>
          <w:rFonts w:eastAsia="Arial"/>
          <w:color w:val="auto"/>
          <w:kern w:val="28"/>
          <w:szCs w:val="28"/>
        </w:rPr>
        <w:t>65</w:t>
      </w:r>
      <w:commentRangeEnd w:id="86"/>
      <w:r w:rsidR="00702DBC">
        <w:rPr>
          <w:rStyle w:val="CommentReference"/>
          <w:rFonts w:eastAsia="Arial"/>
          <w:bCs w:val="0"/>
          <w:color w:val="auto"/>
          <w:spacing w:val="0"/>
          <w:kern w:val="0"/>
          <w:lang w:eastAsia="en-US"/>
        </w:rPr>
        <w:commentReference w:id="86"/>
      </w:r>
      <w:r w:rsidR="00F22D95" w:rsidRPr="00CB6974">
        <w:rPr>
          <w:rFonts w:eastAsia="Arial"/>
          <w:color w:val="auto"/>
          <w:kern w:val="28"/>
          <w:szCs w:val="28"/>
        </w:rPr>
        <w:t>%</w:t>
      </w:r>
      <w:r w:rsidR="004B3C12" w:rsidRPr="00CB6974">
        <w:rPr>
          <w:color w:val="4F81BD" w:themeColor="accent1"/>
          <w:kern w:val="28"/>
          <w:szCs w:val="28"/>
          <w:lang w:val="en-US"/>
        </w:rPr>
        <w:t>.</w:t>
      </w:r>
    </w:p>
    <w:bookmarkEnd w:id="57"/>
    <w:p w:rsidR="00D97957" w:rsidRPr="00DC7E7E" w:rsidRDefault="00D97957" w:rsidP="0010289D">
      <w:pPr>
        <w:widowControl w:val="0"/>
        <w:spacing w:before="120" w:after="120" w:line="264" w:lineRule="auto"/>
        <w:ind w:firstLine="851"/>
        <w:jc w:val="both"/>
        <w:rPr>
          <w:rFonts w:eastAsia="SimSun" w:cs="Times New Roman"/>
          <w:b/>
          <w:bCs/>
          <w:sz w:val="26"/>
          <w:szCs w:val="26"/>
          <w:lang w:val="de-DE"/>
        </w:rPr>
      </w:pPr>
      <w:r w:rsidRPr="00DC7E7E">
        <w:rPr>
          <w:rFonts w:eastAsia="SimSun" w:cs="Times New Roman"/>
          <w:b/>
          <w:bCs/>
          <w:sz w:val="26"/>
          <w:szCs w:val="26"/>
          <w:lang w:val="de-DE"/>
        </w:rPr>
        <w:t>III. TỒN TẠI, HẠN CHẾ VÀ NGUYÊN NHÂN</w:t>
      </w:r>
    </w:p>
    <w:p w:rsidR="00D97957" w:rsidRPr="00DC7E7E" w:rsidRDefault="00D97957" w:rsidP="0010289D">
      <w:pPr>
        <w:widowControl w:val="0"/>
        <w:spacing w:before="120" w:after="120" w:line="264" w:lineRule="auto"/>
        <w:ind w:firstLine="851"/>
        <w:jc w:val="both"/>
        <w:rPr>
          <w:rFonts w:eastAsia="SimSun" w:cs="Times New Roman"/>
          <w:b/>
          <w:bCs/>
          <w:szCs w:val="28"/>
          <w:lang w:val="de-DE"/>
        </w:rPr>
      </w:pPr>
      <w:r w:rsidRPr="00DC7E7E">
        <w:rPr>
          <w:rFonts w:eastAsia="SimSun" w:cs="Times New Roman"/>
          <w:b/>
          <w:bCs/>
          <w:szCs w:val="28"/>
          <w:lang w:val="de-DE"/>
        </w:rPr>
        <w:t>1. Tồn tại, hạn chế</w:t>
      </w:r>
    </w:p>
    <w:p w:rsidR="00D97957" w:rsidRPr="00DC7E7E" w:rsidRDefault="00D97957" w:rsidP="0010289D">
      <w:pPr>
        <w:widowControl w:val="0"/>
        <w:spacing w:before="120" w:after="120" w:line="264" w:lineRule="auto"/>
        <w:ind w:firstLine="851"/>
        <w:jc w:val="both"/>
        <w:rPr>
          <w:rFonts w:eastAsia="Arial" w:cs="Times New Roman"/>
          <w:szCs w:val="28"/>
        </w:rPr>
      </w:pPr>
      <w:r w:rsidRPr="00DC7E7E">
        <w:rPr>
          <w:rFonts w:eastAsia="Arial" w:cs="Times New Roman"/>
          <w:szCs w:val="28"/>
          <w:lang w:val="vi-VN"/>
        </w:rPr>
        <w:t xml:space="preserve">- </w:t>
      </w:r>
      <w:r w:rsidRPr="00DC7E7E">
        <w:rPr>
          <w:rFonts w:eastAsia="Arial" w:cs="Times New Roman"/>
          <w:szCs w:val="28"/>
        </w:rPr>
        <w:t>Cơ chế, chính sách, pháp luật trên một số lĩnh vực còn thiếu đồng bộ; một số bộ chưa kịp thời sửa đổi, bổ sung các văn bản pháp luật theo quy định, dẫn đến khó khăn cho tổ chức thực hiện tại địa phương.</w:t>
      </w:r>
    </w:p>
    <w:p w:rsidR="00D97957" w:rsidRPr="00DC7E7E" w:rsidRDefault="00D97957" w:rsidP="0010289D">
      <w:pPr>
        <w:widowControl w:val="0"/>
        <w:spacing w:before="120" w:after="120" w:line="264" w:lineRule="auto"/>
        <w:ind w:firstLine="851"/>
        <w:jc w:val="both"/>
        <w:rPr>
          <w:rFonts w:eastAsia="SimSun" w:cs="Times New Roman"/>
          <w:szCs w:val="28"/>
          <w:lang w:val="de-DE"/>
        </w:rPr>
      </w:pPr>
      <w:r w:rsidRPr="00DC7E7E">
        <w:rPr>
          <w:rFonts w:eastAsia="Arial" w:cs="Times New Roman"/>
          <w:szCs w:val="28"/>
        </w:rPr>
        <w:t xml:space="preserve">- </w:t>
      </w:r>
      <w:r w:rsidRPr="00DC7E7E">
        <w:rPr>
          <w:rFonts w:eastAsia="SimSun" w:cs="Times New Roman"/>
          <w:szCs w:val="28"/>
          <w:lang w:val="de-DE"/>
        </w:rPr>
        <w:t>Việc kết nối, khai thác Cơ sở dữ liệu quốc gia về dân cư trong giải quyết TTHC còn bộc lộ nhiều vướng mắc, bất cập</w:t>
      </w:r>
      <w:r w:rsidRPr="009F4677">
        <w:rPr>
          <w:rFonts w:eastAsia="SimSun" w:cs="Times New Roman"/>
          <w:szCs w:val="28"/>
          <w:lang w:val="de-DE"/>
        </w:rPr>
        <w:t xml:space="preserve">, </w:t>
      </w:r>
      <w:r w:rsidR="00A53F9C" w:rsidRPr="009F4677">
        <w:rPr>
          <w:rFonts w:eastAsia="SimSun" w:cs="Times New Roman"/>
          <w:szCs w:val="28"/>
          <w:lang w:val="de-DE"/>
        </w:rPr>
        <w:t>có nơi</w:t>
      </w:r>
      <w:r w:rsidR="009F4677" w:rsidRPr="009F4677">
        <w:rPr>
          <w:rFonts w:eastAsia="SimSun" w:cs="Times New Roman"/>
          <w:szCs w:val="28"/>
          <w:lang w:val="de-DE"/>
        </w:rPr>
        <w:t>,</w:t>
      </w:r>
      <w:r w:rsidR="00A53F9C" w:rsidRPr="009F4677">
        <w:rPr>
          <w:rFonts w:eastAsia="SimSun" w:cs="Times New Roman"/>
          <w:szCs w:val="28"/>
          <w:lang w:val="de-DE"/>
        </w:rPr>
        <w:t xml:space="preserve"> </w:t>
      </w:r>
      <w:r w:rsidRPr="009F4677">
        <w:rPr>
          <w:rFonts w:eastAsia="SimSun" w:cs="Times New Roman"/>
          <w:szCs w:val="28"/>
          <w:lang w:val="de-DE"/>
        </w:rPr>
        <w:t>có lúc</w:t>
      </w:r>
      <w:r w:rsidRPr="00DC7E7E">
        <w:rPr>
          <w:rFonts w:eastAsia="SimSun" w:cs="Times New Roman"/>
          <w:szCs w:val="28"/>
          <w:lang w:val="de-DE"/>
        </w:rPr>
        <w:t xml:space="preserve"> gây phiền hà cho người dân; việc rà soát, đồng bộ kết quả giải quyết hồ sơ TTHC lên Cổng dịch vụ công quốc gia ở một số nơi chưa kịp thời; việc số hoá hồ sơ, kết quả giải quyết TTHC còn hạn chế; thực hiện cung cấp dịch vụ công trực tuyến có nơi còn hình thức, chưa </w:t>
      </w:r>
      <w:r w:rsidR="00DC7E7E" w:rsidRPr="00DC7E7E">
        <w:rPr>
          <w:rFonts w:eastAsia="SimSun" w:cs="Times New Roman"/>
          <w:szCs w:val="28"/>
          <w:lang w:val="de-DE"/>
        </w:rPr>
        <w:t xml:space="preserve">thực chất, chưa </w:t>
      </w:r>
      <w:r w:rsidRPr="00DC7E7E">
        <w:rPr>
          <w:rFonts w:eastAsia="SimSun" w:cs="Times New Roman"/>
          <w:szCs w:val="28"/>
          <w:lang w:val="de-DE"/>
        </w:rPr>
        <w:t xml:space="preserve">hiệu quả. </w:t>
      </w:r>
    </w:p>
    <w:p w:rsidR="00D97957" w:rsidRPr="00DC7E7E" w:rsidRDefault="00D97957" w:rsidP="0010289D">
      <w:pPr>
        <w:widowControl w:val="0"/>
        <w:spacing w:before="120" w:after="120" w:line="264" w:lineRule="auto"/>
        <w:ind w:firstLine="851"/>
        <w:jc w:val="both"/>
        <w:rPr>
          <w:rFonts w:eastAsia="Arial" w:cs="Times New Roman"/>
          <w:szCs w:val="28"/>
          <w:lang w:val="vi-VN"/>
        </w:rPr>
      </w:pPr>
      <w:r w:rsidRPr="00DC7E7E">
        <w:rPr>
          <w:rFonts w:eastAsia="Arial" w:cs="Times New Roman"/>
          <w:szCs w:val="28"/>
        </w:rPr>
        <w:t xml:space="preserve">- </w:t>
      </w:r>
      <w:r w:rsidRPr="00DC7E7E">
        <w:rPr>
          <w:rFonts w:eastAsia="Arial" w:cs="Times New Roman"/>
          <w:szCs w:val="28"/>
          <w:lang w:val="vi-VN"/>
        </w:rPr>
        <w:t>Tình trạng trễ hẹn trong giải quyết và trả kết quả giải quyết hồ sơ vẫn còn xảy ra</w:t>
      </w:r>
      <w:r w:rsidRPr="00DC7E7E">
        <w:rPr>
          <w:rFonts w:eastAsia="Arial" w:cs="Times New Roman"/>
          <w:szCs w:val="28"/>
        </w:rPr>
        <w:t xml:space="preserve"> ở các cấp hành chính, tập trung chủ yếu vào các lĩnh vực</w:t>
      </w:r>
      <w:r w:rsidRPr="00DC7E7E">
        <w:rPr>
          <w:rFonts w:eastAsia="Arial" w:cs="Times New Roman"/>
          <w:szCs w:val="28"/>
          <w:lang w:val="vi-VN"/>
        </w:rPr>
        <w:t>: Đất đai, xây dựng, lao động - thương binh và xã hội.</w:t>
      </w:r>
      <w:r w:rsidRPr="00DC7E7E">
        <w:rPr>
          <w:rFonts w:eastAsia="Arial" w:cs="Times New Roman"/>
          <w:szCs w:val="28"/>
        </w:rPr>
        <w:t xml:space="preserve"> </w:t>
      </w:r>
    </w:p>
    <w:p w:rsidR="00D97957" w:rsidRPr="00DC7E7E" w:rsidRDefault="00D97957" w:rsidP="0010289D">
      <w:pPr>
        <w:widowControl w:val="0"/>
        <w:spacing w:before="120" w:after="120" w:line="264" w:lineRule="auto"/>
        <w:ind w:firstLine="851"/>
        <w:jc w:val="both"/>
        <w:rPr>
          <w:rFonts w:eastAsia="Arial" w:cs="Times New Roman"/>
          <w:szCs w:val="28"/>
          <w:lang w:val="nl-NL"/>
        </w:rPr>
      </w:pPr>
      <w:commentRangeStart w:id="87"/>
      <w:r w:rsidRPr="00DC7E7E">
        <w:rPr>
          <w:rFonts w:eastAsia="Arial" w:cs="Times New Roman"/>
          <w:szCs w:val="28"/>
          <w:lang w:val="nl-NL"/>
        </w:rPr>
        <w:t xml:space="preserve">- Chế độ, chính sách cho công chức làm việc tại Bộ phận Một cửa các cấp, đến nay chưa có hướng dẫn cụ thể. </w:t>
      </w:r>
      <w:commentRangeEnd w:id="87"/>
      <w:r w:rsidR="00702DBC">
        <w:rPr>
          <w:rStyle w:val="CommentReference"/>
          <w:rFonts w:eastAsia="Arial" w:cs="Times New Roman"/>
          <w:lang w:val="vi-VN"/>
        </w:rPr>
        <w:commentReference w:id="87"/>
      </w:r>
    </w:p>
    <w:p w:rsidR="00D97957" w:rsidRPr="00E21017" w:rsidRDefault="00D97957" w:rsidP="0010289D">
      <w:pPr>
        <w:widowControl w:val="0"/>
        <w:spacing w:before="120" w:after="120" w:line="264" w:lineRule="auto"/>
        <w:ind w:firstLine="851"/>
        <w:jc w:val="both"/>
        <w:rPr>
          <w:rFonts w:eastAsia="Arial" w:cs="Times New Roman"/>
          <w:b/>
          <w:bCs/>
          <w:spacing w:val="-2"/>
          <w:szCs w:val="28"/>
        </w:rPr>
      </w:pPr>
      <w:r w:rsidRPr="00E21017">
        <w:rPr>
          <w:rFonts w:eastAsia="Arial" w:cs="Times New Roman"/>
          <w:b/>
          <w:bCs/>
          <w:spacing w:val="-2"/>
          <w:szCs w:val="28"/>
        </w:rPr>
        <w:t>2. Nguyên nhân</w:t>
      </w:r>
    </w:p>
    <w:p w:rsidR="00D97957" w:rsidRPr="00E21017" w:rsidRDefault="00D97957" w:rsidP="0010289D">
      <w:pPr>
        <w:widowControl w:val="0"/>
        <w:spacing w:before="120" w:after="120" w:line="264" w:lineRule="auto"/>
        <w:ind w:firstLine="851"/>
        <w:jc w:val="both"/>
        <w:rPr>
          <w:rFonts w:eastAsia="Arial" w:cs="Times New Roman"/>
          <w:szCs w:val="28"/>
        </w:rPr>
      </w:pPr>
      <w:r w:rsidRPr="00E21017">
        <w:rPr>
          <w:rFonts w:eastAsia="Arial" w:cs="Times New Roman"/>
          <w:szCs w:val="28"/>
        </w:rPr>
        <w:t xml:space="preserve">- Công tác lãnh đạo, chỉ đạo thực hiện công tác cải cách hành chính ở một số nơi còn hạn chế, chưa quyết liệt, thiếu sáng tạo và chậm đổi mới; người đứng đầu ở một số bộ, cơ quan, địa phương chưa trực tiếp lãnh đạo, chỉ đạo công tác cải cách hành chính thuộc phạm vi quản lý, dẫn đến hiệu quả chưa cao. </w:t>
      </w:r>
    </w:p>
    <w:p w:rsidR="00D97957" w:rsidRPr="00E21017" w:rsidRDefault="00D97957" w:rsidP="0010289D">
      <w:pPr>
        <w:widowControl w:val="0"/>
        <w:spacing w:before="120" w:after="120" w:line="264" w:lineRule="auto"/>
        <w:ind w:firstLine="851"/>
        <w:jc w:val="both"/>
        <w:rPr>
          <w:rFonts w:eastAsia="Arial" w:cs="Times New Roman"/>
          <w:szCs w:val="28"/>
        </w:rPr>
      </w:pPr>
      <w:r w:rsidRPr="00E21017">
        <w:rPr>
          <w:rFonts w:eastAsia="Arial" w:cs="Times New Roman"/>
          <w:szCs w:val="28"/>
        </w:rPr>
        <w:t>-  Một số nơi còn lúng túng, thiếu linh hoạt trong việc chỉ đạo xử lý các vấn đề mới phát sinh trong thực tiễn.</w:t>
      </w:r>
    </w:p>
    <w:p w:rsidR="00D97957" w:rsidRPr="00E21017" w:rsidRDefault="00D97957" w:rsidP="0010289D">
      <w:pPr>
        <w:widowControl w:val="0"/>
        <w:spacing w:before="120" w:after="120" w:line="264" w:lineRule="auto"/>
        <w:ind w:firstLine="851"/>
        <w:jc w:val="both"/>
        <w:outlineLvl w:val="0"/>
        <w:rPr>
          <w:rFonts w:eastAsia="Arial" w:cs="Times New Roman"/>
          <w:szCs w:val="28"/>
        </w:rPr>
      </w:pPr>
      <w:r w:rsidRPr="00E21017">
        <w:rPr>
          <w:rFonts w:eastAsia="Arial" w:cs="Times New Roman"/>
          <w:szCs w:val="28"/>
        </w:rPr>
        <w:t xml:space="preserve">- Chất lượng đội ngũ công chức, viên chức một số nơi còn hạn chế, chưa đồng đều và chưa đáp ứng yêu cầu nhiệm vụ trong tình hình mới; việc chấp hành kỷ luật, kỷ cương trong thực thi công vụ của một số cán bộ, công chức, viên chức chưa cao, ảnh hưởng đến chất lượng công tác chuyên môn, chất lượng phục vụ người dân, doanh nghiệp. </w:t>
      </w:r>
    </w:p>
    <w:p w:rsidR="00D97957" w:rsidRPr="001D1348" w:rsidRDefault="00D97957" w:rsidP="0010289D">
      <w:pPr>
        <w:widowControl w:val="0"/>
        <w:spacing w:before="120" w:after="120" w:line="264" w:lineRule="auto"/>
        <w:ind w:firstLine="851"/>
        <w:jc w:val="both"/>
        <w:rPr>
          <w:rFonts w:ascii="Times New Roman Bold" w:eastAsia="Arial" w:hAnsi="Times New Roman Bold" w:cs="Times New Roman"/>
          <w:sz w:val="26"/>
          <w:szCs w:val="26"/>
          <w:lang w:val="vi-VN"/>
        </w:rPr>
      </w:pPr>
      <w:r w:rsidRPr="001D1348">
        <w:rPr>
          <w:rFonts w:ascii="Times New Roman Bold" w:eastAsia="SimSun" w:hAnsi="Times New Roman Bold" w:cs="Times New Roman"/>
          <w:b/>
          <w:sz w:val="26"/>
          <w:szCs w:val="26"/>
          <w:lang w:val="de-DE"/>
        </w:rPr>
        <w:t xml:space="preserve">IV. PHƯƠNG HƯỚNG, NHIỆM VỤ CẢI CÁCH HÀNH CHÍNH </w:t>
      </w:r>
      <w:r w:rsidR="001D1348" w:rsidRPr="001D1348">
        <w:rPr>
          <w:rFonts w:ascii="Times New Roman Bold" w:eastAsia="SimSun" w:hAnsi="Times New Roman Bold" w:cs="Times New Roman"/>
          <w:b/>
          <w:sz w:val="26"/>
          <w:szCs w:val="26"/>
          <w:lang w:val="de-DE"/>
        </w:rPr>
        <w:t>QUÝ IV</w:t>
      </w:r>
      <w:r w:rsidR="00D51278" w:rsidRPr="001D1348">
        <w:rPr>
          <w:rFonts w:ascii="Times New Roman Bold" w:eastAsia="SimSun" w:hAnsi="Times New Roman Bold" w:cs="Times New Roman"/>
          <w:b/>
          <w:sz w:val="26"/>
          <w:szCs w:val="26"/>
          <w:lang w:val="de-DE"/>
        </w:rPr>
        <w:t xml:space="preserve"> NĂM </w:t>
      </w:r>
      <w:r w:rsidRPr="001D1348">
        <w:rPr>
          <w:rFonts w:ascii="Times New Roman Bold" w:eastAsia="SimSun" w:hAnsi="Times New Roman Bold" w:cs="Times New Roman"/>
          <w:b/>
          <w:sz w:val="26"/>
          <w:szCs w:val="26"/>
          <w:lang w:val="de-DE"/>
        </w:rPr>
        <w:t>2023</w:t>
      </w:r>
    </w:p>
    <w:p w:rsidR="00D97957" w:rsidRPr="00E366A3" w:rsidRDefault="00D97957" w:rsidP="0010289D">
      <w:pPr>
        <w:widowControl w:val="0"/>
        <w:spacing w:before="120" w:after="120" w:line="264" w:lineRule="auto"/>
        <w:ind w:firstLine="851"/>
        <w:jc w:val="both"/>
        <w:rPr>
          <w:rFonts w:eastAsia="SimSun" w:cs="Times New Roman"/>
          <w:szCs w:val="28"/>
          <w:lang w:val="de-DE"/>
        </w:rPr>
      </w:pPr>
      <w:r w:rsidRPr="00E366A3">
        <w:rPr>
          <w:rFonts w:eastAsia="SimSun" w:cs="Times New Roman"/>
          <w:szCs w:val="28"/>
          <w:lang w:val="de-DE"/>
        </w:rPr>
        <w:t xml:space="preserve">1. Các bộ, ngành, địa phương tiếp tục đẩy mạnh việc rà soát, ban hành các giải pháp cụ thể, thiết thực và tạo đột phá mạnh mẽ để nâng cao hiệu quả thực hiện nhiệm vụ cải cách hành chính được Chính phủ, Thủ tướng Chính phủ giao, triển khai đồng bộ các giải pháp nhằm thực hiện có hiệu quả các nhiệm vụ đề ra trong kế hoạch cải cách hành chính năm 2023 của các bộ, cơ quan, địa phương. </w:t>
      </w:r>
    </w:p>
    <w:p w:rsidR="00D97957" w:rsidRPr="00E366A3" w:rsidRDefault="00D97957" w:rsidP="0010289D">
      <w:pPr>
        <w:widowControl w:val="0"/>
        <w:spacing w:before="120" w:after="120" w:line="264" w:lineRule="auto"/>
        <w:ind w:firstLine="851"/>
        <w:jc w:val="both"/>
        <w:rPr>
          <w:rFonts w:eastAsia="SimSun" w:cs="Times New Roman"/>
          <w:szCs w:val="28"/>
          <w:lang w:val="de-DE"/>
        </w:rPr>
      </w:pPr>
      <w:r w:rsidRPr="00E366A3">
        <w:rPr>
          <w:rFonts w:eastAsia="SimSun" w:cs="Times New Roman"/>
          <w:szCs w:val="28"/>
          <w:lang w:val="de-DE"/>
        </w:rPr>
        <w:t>Tiếp tục phát huy vai trò và nâng cao trách nhiệm người đứng đầu các bộ, ngành, địa phương trong lãnh đạo, chỉ đạo triển khai nhiệm vụ cải cách hành chính; tăng cường công tác đôn đốc, theo dõi, đánh giá, kiểm tra, tuyên truyền về tình hình thực hiện cải cách hành chính. Tập trung ưu tiên nguồn lực đẩy nhanh tiến độ thực hiện các nhiệm vụ, giải pháp tháo gỡ khó khăn, vướng mắc cho người dân, doanh nghiệp, tạo điều kiện thúc đẩy phát triển kinh tế - xã hội.</w:t>
      </w:r>
    </w:p>
    <w:p w:rsidR="00E366A3" w:rsidRPr="00E366A3" w:rsidRDefault="00D97957" w:rsidP="0010289D">
      <w:pPr>
        <w:widowControl w:val="0"/>
        <w:spacing w:before="120" w:after="120" w:line="264" w:lineRule="auto"/>
        <w:ind w:firstLine="851"/>
        <w:jc w:val="both"/>
        <w:rPr>
          <w:rFonts w:eastAsia="Arial" w:cs="Times New Roman"/>
          <w:bCs/>
          <w:szCs w:val="28"/>
          <w:lang w:val="de-DE"/>
        </w:rPr>
      </w:pPr>
      <w:r w:rsidRPr="00E366A3">
        <w:rPr>
          <w:rFonts w:eastAsia="SimSun" w:cs="Times New Roman"/>
          <w:bCs/>
          <w:szCs w:val="28"/>
          <w:lang w:val="de-DE"/>
        </w:rPr>
        <w:t>2.</w:t>
      </w:r>
      <w:r w:rsidRPr="00E366A3">
        <w:rPr>
          <w:rFonts w:eastAsia="Arial" w:cs="Times New Roman"/>
          <w:bCs/>
          <w:szCs w:val="28"/>
          <w:lang w:val="de-DE"/>
        </w:rPr>
        <w:t xml:space="preserve"> Ban Chỉ đạo cải cách hành chính của Chính phủ tổ chức triển khai có hiệu quả Kế hoạch hoạt động, Kế hoạch kiểm tra năm 2023 đã phê duyệt</w:t>
      </w:r>
      <w:r w:rsidR="00627E9D" w:rsidRPr="00E366A3">
        <w:rPr>
          <w:rFonts w:eastAsia="Arial" w:cs="Times New Roman"/>
          <w:bCs/>
          <w:szCs w:val="28"/>
          <w:lang w:val="de-DE"/>
        </w:rPr>
        <w:t>.</w:t>
      </w:r>
      <w:r w:rsidR="00627E9D" w:rsidRPr="00E366A3">
        <w:rPr>
          <w:rFonts w:cs="Times New Roman"/>
          <w:szCs w:val="28"/>
        </w:rPr>
        <w:t xml:space="preserve"> </w:t>
      </w:r>
      <w:r w:rsidR="00E366A3" w:rsidRPr="00E366A3">
        <w:rPr>
          <w:rFonts w:eastAsia="Arial" w:cs="Times New Roman"/>
          <w:bCs/>
          <w:szCs w:val="28"/>
          <w:lang w:val="de-DE"/>
        </w:rPr>
        <w:t xml:space="preserve">Bộ Nội vụ </w:t>
      </w:r>
      <w:del w:id="88" w:author="John Scott" w:date="2023-09-23T17:58:00Z">
        <w:r w:rsidR="00E366A3" w:rsidRPr="00E366A3" w:rsidDel="00702DBC">
          <w:rPr>
            <w:rFonts w:eastAsia="Arial" w:cs="Times New Roman"/>
            <w:bCs/>
            <w:szCs w:val="28"/>
            <w:lang w:val="de-DE"/>
          </w:rPr>
          <w:delText xml:space="preserve">sớm </w:delText>
        </w:r>
      </w:del>
      <w:r w:rsidR="00E366A3" w:rsidRPr="00E366A3">
        <w:rPr>
          <w:rFonts w:eastAsia="Arial" w:cs="Times New Roman"/>
          <w:bCs/>
          <w:szCs w:val="28"/>
          <w:lang w:val="de-DE"/>
        </w:rPr>
        <w:t>ban hành kế hoạch và tổ chức triển khai xác định Chỉ số cải cách hành chính của các bộ, các tỉnh năm 2023, Chỉ số hài lòng của người dân, tổ chức đối với sự phục vụ của cơ quan hành chính nhà nước năm 2023.</w:t>
      </w:r>
    </w:p>
    <w:p w:rsidR="00D97957" w:rsidRPr="00E366A3" w:rsidRDefault="00D97957" w:rsidP="0010289D">
      <w:pPr>
        <w:widowControl w:val="0"/>
        <w:spacing w:before="120" w:after="120" w:line="264" w:lineRule="auto"/>
        <w:ind w:firstLine="851"/>
        <w:jc w:val="both"/>
        <w:rPr>
          <w:rFonts w:eastAsia="Arial" w:cs="Times New Roman"/>
          <w:bCs/>
          <w:szCs w:val="28"/>
          <w:lang w:val="de-DE"/>
        </w:rPr>
      </w:pPr>
      <w:r w:rsidRPr="00E366A3">
        <w:rPr>
          <w:rFonts w:eastAsia="Arial" w:cs="Times New Roman"/>
          <w:bCs/>
          <w:szCs w:val="28"/>
          <w:lang w:val="de-DE"/>
        </w:rPr>
        <w:t xml:space="preserve">3. Các bộ, cơ quan đẩy nhanh tiến độ rà soát, sắp xếp, kiện toàn chức năng, nhiệm vụ và cơ cấu tổ chức của các cơ quan, đơn vị trực thuộc, đáp ứng tiêu chí theo quy định của Chính phủ. Bộ Nội vụ hoàn thiện trình Chính phủ ban hành </w:t>
      </w:r>
      <w:r w:rsidRPr="00E366A3">
        <w:rPr>
          <w:rFonts w:eastAsia="Arial" w:cs="Times New Roman"/>
          <w:bCs/>
          <w:szCs w:val="28"/>
          <w:lang w:val="vi-VN"/>
        </w:rPr>
        <w:t xml:space="preserve">Nghị định </w:t>
      </w:r>
      <w:r w:rsidRPr="00E366A3">
        <w:rPr>
          <w:rFonts w:eastAsia="Arial" w:cs="Times New Roman"/>
          <w:szCs w:val="28"/>
          <w:lang w:val="vi-VN"/>
        </w:rPr>
        <w:t xml:space="preserve">sửa đổi, bổ sung quy định về tiêu chí xác định số lượng cấp phó trong các cơ quan, tổ chức hành chính, đơn vị sự nghiệp công </w:t>
      </w:r>
      <w:commentRangeStart w:id="89"/>
      <w:r w:rsidRPr="00E366A3">
        <w:rPr>
          <w:rFonts w:eastAsia="Arial" w:cs="Times New Roman"/>
          <w:szCs w:val="28"/>
          <w:lang w:val="vi-VN"/>
        </w:rPr>
        <w:t>lập</w:t>
      </w:r>
      <w:commentRangeEnd w:id="89"/>
      <w:r w:rsidR="00702DBC">
        <w:rPr>
          <w:rStyle w:val="CommentReference"/>
          <w:rFonts w:eastAsia="Arial" w:cs="Times New Roman"/>
          <w:lang w:val="vi-VN"/>
        </w:rPr>
        <w:commentReference w:id="89"/>
      </w:r>
      <w:r w:rsidRPr="00E366A3">
        <w:rPr>
          <w:rFonts w:eastAsia="Arial" w:cs="Times New Roman"/>
          <w:szCs w:val="28"/>
          <w:lang w:val="vi-VN"/>
        </w:rPr>
        <w:t>.</w:t>
      </w:r>
      <w:r w:rsidRPr="00E366A3">
        <w:rPr>
          <w:rFonts w:eastAsia="Arial" w:cs="Times New Roman"/>
          <w:szCs w:val="28"/>
        </w:rPr>
        <w:t xml:space="preserve"> </w:t>
      </w:r>
    </w:p>
    <w:p w:rsidR="00627E9D" w:rsidRPr="00151F34" w:rsidRDefault="00D97957" w:rsidP="0010289D">
      <w:pPr>
        <w:widowControl w:val="0"/>
        <w:spacing w:before="120" w:after="120" w:line="264" w:lineRule="auto"/>
        <w:ind w:firstLine="851"/>
        <w:jc w:val="both"/>
        <w:rPr>
          <w:rFonts w:eastAsia="Arial" w:cs="Times New Roman"/>
          <w:bCs/>
          <w:szCs w:val="28"/>
          <w:lang w:val="de-DE"/>
        </w:rPr>
      </w:pPr>
      <w:r w:rsidRPr="00151F34">
        <w:rPr>
          <w:rFonts w:eastAsia="Arial" w:cs="Times New Roman"/>
          <w:bCs/>
          <w:szCs w:val="28"/>
          <w:lang w:val="de-DE"/>
        </w:rPr>
        <w:t xml:space="preserve">4. </w:t>
      </w:r>
      <w:r w:rsidR="00627E9D" w:rsidRPr="00151F34">
        <w:rPr>
          <w:rFonts w:eastAsia="Arial" w:cs="Times New Roman"/>
          <w:bCs/>
          <w:szCs w:val="28"/>
          <w:lang w:val="de-DE"/>
        </w:rPr>
        <w:t>Đẩy mạnh triển khai số hóa hồ sơ, kết quả giải quyết TTHC; tăng cường rà soát, cắt giảm, đơn giản hóa quy trình, quy định TTHC, điều kiện kinh doanh, bảo đảm thực chất, hiệu quả trên cơ sở lấy người dân, doanh nghiệp làm trung tâm; tập trung cắt giảm những TTHC, điều kiện kinh doanh không còn phù hợp, được người dân, doanh nghiệp phản ánh, kiến nghị. Tuyệt đối không ban hành quy định mới làm phát sinh chi phí, thủ tục, thời gian trái quy định hoặc không cần thiết cho công tác quản lý nhà nước, ảnh hưởng đến quyền lợi của doanh nghiệp, người dân. Có giải pháp cụ thể để nâng cao hiệu quả triển khai 25 dịch vụ công thiết yếu liên quan đến người dân theo Đề án 06. Khẩn trương nghiên cứu, tham mưu sửa đổi, bổ sung các quy định pháp luật để thực thi các phương án phân cấp trong giải quyết TTHC thuộc phạm vi quản lý đã được Thủ tướng Chính phủ phê duyệt. Các bộ, cơ quan khẩn trương ban hành các văn bản pháp luật theo quy định tại Nghị định số 104/2022/NĐ-CP, nhằm thực hiện nghiêm quy định bỏ Sổ hộ khẩu giấy, Sổ tạm trú giấy, hướng dẫn đ</w:t>
      </w:r>
      <w:r w:rsidR="00502E65" w:rsidRPr="00151F34">
        <w:rPr>
          <w:rFonts w:eastAsia="Arial" w:cs="Times New Roman"/>
          <w:bCs/>
          <w:szCs w:val="28"/>
          <w:lang w:val="de-DE"/>
        </w:rPr>
        <w:t>ầ</w:t>
      </w:r>
      <w:r w:rsidR="00627E9D" w:rsidRPr="00151F34">
        <w:rPr>
          <w:rFonts w:eastAsia="Arial" w:cs="Times New Roman"/>
          <w:bCs/>
          <w:szCs w:val="28"/>
          <w:lang w:val="de-DE"/>
        </w:rPr>
        <w:t>y đủ, thống nhất việc sử dụng dữ liệu dân cư, mã số định danh cá nhân trong giải quyết TTHC cho người dân theo quy định của Luật Cư trú năm 2020 và các văn bản hướng dẫn.</w:t>
      </w:r>
    </w:p>
    <w:p w:rsidR="00D97957" w:rsidRPr="00151F34" w:rsidRDefault="00D97957" w:rsidP="0010289D">
      <w:pPr>
        <w:widowControl w:val="0"/>
        <w:spacing w:before="120" w:after="120" w:line="264" w:lineRule="auto"/>
        <w:ind w:firstLine="851"/>
        <w:jc w:val="both"/>
        <w:rPr>
          <w:rFonts w:eastAsia="Arial" w:cs="Times New Roman"/>
          <w:bCs/>
          <w:spacing w:val="-2"/>
          <w:szCs w:val="28"/>
          <w:lang w:val="de-DE"/>
        </w:rPr>
      </w:pPr>
      <w:r w:rsidRPr="00151F34">
        <w:rPr>
          <w:rFonts w:eastAsia="Arial" w:cs="Times New Roman"/>
          <w:spacing w:val="-2"/>
          <w:szCs w:val="28"/>
        </w:rPr>
        <w:t>5</w:t>
      </w:r>
      <w:r w:rsidRPr="00151F34">
        <w:rPr>
          <w:rFonts w:eastAsia="Arial" w:cs="Times New Roman"/>
          <w:spacing w:val="-2"/>
          <w:szCs w:val="28"/>
          <w:shd w:val="clear" w:color="auto" w:fill="FFFFFF"/>
          <w:lang w:val="de-DE"/>
        </w:rPr>
        <w:t>. Tiếp tục đẩy mạnh cải cách chế độ công vụ, nâng cao kỷ luật, kỷ cương hành chính. C</w:t>
      </w:r>
      <w:r w:rsidRPr="00151F34">
        <w:rPr>
          <w:rFonts w:eastAsia="Arial" w:cs="Times New Roman"/>
          <w:spacing w:val="-2"/>
          <w:szCs w:val="28"/>
        </w:rPr>
        <w:t>ác bộ quản lý ngành, lĩnh vực hoàn thành việc</w:t>
      </w:r>
      <w:r w:rsidRPr="00151F34">
        <w:rPr>
          <w:rFonts w:eastAsia="Arial" w:cs="Times New Roman"/>
          <w:bCs/>
          <w:spacing w:val="-2"/>
          <w:szCs w:val="28"/>
          <w:lang w:val="de-DE"/>
        </w:rPr>
        <w:t xml:space="preserve"> ban hành hướng dẫn vị trí việc làm của công chức, viên chức, tạo điều kiện cho các bộ, ngành khác và địa phương triển khai thực hiện; hoàn thiện, trình cấp có thẩm quyền ban hành các quy định về đổi mới công tác quản lý, sử dụng cán bộ, công chức, viên chức thuộc phạm vi, lĩnh vực quản lý. </w:t>
      </w:r>
      <w:commentRangeStart w:id="90"/>
      <w:r w:rsidRPr="00151F34">
        <w:rPr>
          <w:rFonts w:eastAsia="Arial" w:cs="Times New Roman"/>
          <w:bCs/>
          <w:spacing w:val="-2"/>
          <w:szCs w:val="28"/>
          <w:lang w:val="de-DE"/>
        </w:rPr>
        <w:t>Tiếp</w:t>
      </w:r>
      <w:commentRangeEnd w:id="90"/>
      <w:r w:rsidR="00702DBC">
        <w:rPr>
          <w:rStyle w:val="CommentReference"/>
          <w:rFonts w:eastAsia="Arial" w:cs="Times New Roman"/>
          <w:lang w:val="vi-VN"/>
        </w:rPr>
        <w:commentReference w:id="90"/>
      </w:r>
      <w:r w:rsidRPr="00151F34">
        <w:rPr>
          <w:rFonts w:eastAsia="Arial" w:cs="Times New Roman"/>
          <w:bCs/>
          <w:spacing w:val="-2"/>
          <w:szCs w:val="28"/>
          <w:lang w:val="de-DE"/>
        </w:rPr>
        <w:t xml:space="preserve"> tục xây dựng</w:t>
      </w:r>
      <w:r w:rsidR="00151F34">
        <w:rPr>
          <w:rFonts w:eastAsia="Arial" w:cs="Times New Roman"/>
          <w:bCs/>
          <w:spacing w:val="-2"/>
          <w:szCs w:val="28"/>
          <w:lang w:val="de-DE"/>
        </w:rPr>
        <w:t>,</w:t>
      </w:r>
      <w:r w:rsidRPr="00151F34">
        <w:rPr>
          <w:rFonts w:eastAsia="Arial" w:cs="Times New Roman"/>
          <w:bCs/>
          <w:spacing w:val="-2"/>
          <w:szCs w:val="28"/>
          <w:lang w:val="de-DE"/>
        </w:rPr>
        <w:t xml:space="preserve"> hoàn thiện</w:t>
      </w:r>
      <w:r w:rsidR="00151F34">
        <w:rPr>
          <w:rFonts w:eastAsia="Arial" w:cs="Times New Roman"/>
          <w:bCs/>
          <w:spacing w:val="-2"/>
          <w:szCs w:val="28"/>
          <w:lang w:val="de-DE"/>
        </w:rPr>
        <w:t xml:space="preserve"> và tổ chức thực hiện có hiệu quả</w:t>
      </w:r>
      <w:r w:rsidRPr="00151F34">
        <w:rPr>
          <w:rFonts w:eastAsia="Arial" w:cs="Times New Roman"/>
          <w:bCs/>
          <w:spacing w:val="-2"/>
          <w:szCs w:val="28"/>
          <w:lang w:val="de-DE"/>
        </w:rPr>
        <w:t xml:space="preserve"> cơ chế, chính sách phát hiện, trọng dụng nhân tài và chính sách liên thông cán bộ, công chức cấp xã với cấp huyện, cấp tỉnh, góp phần nâng cao năng lực, phẩm chất của đội ngũ cán bộ, công chức, viên chức, đáp ứng yêu cầu nhiệm vụ.</w:t>
      </w:r>
    </w:p>
    <w:p w:rsidR="00D97957" w:rsidRPr="00CB798F" w:rsidRDefault="00D97957" w:rsidP="0010289D">
      <w:pPr>
        <w:widowControl w:val="0"/>
        <w:spacing w:before="120" w:after="120" w:line="264" w:lineRule="auto"/>
        <w:ind w:firstLine="851"/>
        <w:jc w:val="both"/>
        <w:rPr>
          <w:rFonts w:eastAsia="Arial" w:cs="Times New Roman"/>
          <w:spacing w:val="-2"/>
          <w:szCs w:val="28"/>
          <w:shd w:val="clear" w:color="auto" w:fill="FFFFFF"/>
          <w:lang w:val="de-DE"/>
        </w:rPr>
      </w:pPr>
      <w:r w:rsidRPr="00151F34">
        <w:rPr>
          <w:rFonts w:eastAsia="Arial" w:cs="Times New Roman"/>
          <w:spacing w:val="-2"/>
          <w:szCs w:val="28"/>
          <w:shd w:val="clear" w:color="auto" w:fill="FFFFFF"/>
          <w:lang w:val="de-DE"/>
        </w:rPr>
        <w:t xml:space="preserve">6. Tăng cường rà soát, tháo gỡ những rào cản về thể chế, cơ chế để nâng cao hiệu quả giải ngân vốn đầu tư công tại các bộ, ngành, địa phương. Tổ chức triển khai có hiệu quả thực hiện cơ chế tự chủ tài chính tại cơ quan hành chính và các đơn vị sự nghiệp công </w:t>
      </w:r>
      <w:r w:rsidRPr="00CB798F">
        <w:rPr>
          <w:rFonts w:eastAsia="Arial" w:cs="Times New Roman"/>
          <w:spacing w:val="-2"/>
          <w:szCs w:val="28"/>
          <w:shd w:val="clear" w:color="auto" w:fill="FFFFFF"/>
          <w:lang w:val="de-DE"/>
        </w:rPr>
        <w:t>lập. Bộ Tài chính</w:t>
      </w:r>
      <w:r w:rsidR="00627E9D" w:rsidRPr="00CB798F">
        <w:rPr>
          <w:rFonts w:eastAsia="Arial" w:cs="Times New Roman"/>
          <w:spacing w:val="-2"/>
          <w:szCs w:val="28"/>
          <w:shd w:val="clear" w:color="auto" w:fill="FFFFFF"/>
          <w:lang w:val="de-DE"/>
        </w:rPr>
        <w:t xml:space="preserve"> đẩy nhanh tiến độ</w:t>
      </w:r>
      <w:r w:rsidRPr="00CB798F">
        <w:rPr>
          <w:rFonts w:eastAsia="Arial" w:cs="Times New Roman"/>
          <w:spacing w:val="-2"/>
          <w:szCs w:val="28"/>
          <w:shd w:val="clear" w:color="auto" w:fill="FFFFFF"/>
          <w:lang w:val="de-DE"/>
        </w:rPr>
        <w:t xml:space="preserve"> nghiên cứu, đề xuất sửa đổi, bổ sung Nghị định số 60/2021/NĐ-CP ngày 21/6/2021 của Chính phủ quy định cơ chế tự chủ tài chính của đơn vị sự nghiệp công lập; phối hợp các bộ, ngành hoàn thiện cơ chế, chính sách, pháp luật để đẩy mạnh tự chủ đơn vị sự nghiệp công lập và xã hội hóa dịch vụ công ở các lĩnh vực có đủ điều kiện.</w:t>
      </w:r>
    </w:p>
    <w:p w:rsidR="00D97957" w:rsidRPr="00151F34" w:rsidRDefault="00D97957" w:rsidP="0010289D">
      <w:pPr>
        <w:widowControl w:val="0"/>
        <w:spacing w:before="120" w:after="120" w:line="264" w:lineRule="auto"/>
        <w:ind w:firstLine="851"/>
        <w:jc w:val="both"/>
        <w:rPr>
          <w:rFonts w:eastAsia="Arial" w:cs="Times New Roman"/>
          <w:szCs w:val="28"/>
          <w:shd w:val="clear" w:color="auto" w:fill="FFFFFF"/>
          <w:lang w:val="de-DE"/>
        </w:rPr>
      </w:pPr>
      <w:r w:rsidRPr="00151F34">
        <w:rPr>
          <w:rFonts w:eastAsia="Arial" w:cs="Times New Roman"/>
          <w:szCs w:val="28"/>
          <w:shd w:val="clear" w:color="auto" w:fill="FFFFFF"/>
          <w:lang w:val="de-DE"/>
        </w:rPr>
        <w:t xml:space="preserve">7. </w:t>
      </w:r>
      <w:ins w:id="91" w:author="John Scott" w:date="2023-09-23T18:04:00Z">
        <w:r w:rsidR="00CF1773">
          <w:rPr>
            <w:rFonts w:eastAsia="Arial" w:cs="Times New Roman"/>
            <w:szCs w:val="28"/>
            <w:shd w:val="clear" w:color="auto" w:fill="FFFFFF"/>
            <w:lang w:val="de-DE"/>
          </w:rPr>
          <w:t xml:space="preserve">Tiếp tục triển khai xây dựng </w:t>
        </w:r>
      </w:ins>
      <w:ins w:id="92" w:author="John Scott" w:date="2023-09-23T18:05:00Z">
        <w:r w:rsidR="00CF1773">
          <w:rPr>
            <w:rFonts w:eastAsia="Arial" w:cs="Times New Roman"/>
            <w:szCs w:val="28"/>
            <w:shd w:val="clear" w:color="auto" w:fill="FFFFFF"/>
            <w:lang w:val="de-DE"/>
          </w:rPr>
          <w:t xml:space="preserve">Chính phủ điện tử, Chính phủ số; chuyển đổi số quốc gia theo kế hoạch, lộ trình đã phê duyệt. </w:t>
        </w:r>
      </w:ins>
      <w:r w:rsidRPr="00151F34">
        <w:rPr>
          <w:rFonts w:eastAsia="Arial" w:cs="Times New Roman"/>
          <w:szCs w:val="28"/>
          <w:shd w:val="clear" w:color="auto" w:fill="FFFFFF"/>
          <w:lang w:val="de-DE"/>
        </w:rPr>
        <w:t xml:space="preserve">Các bộ, ngành, địa phương khẩn trương rà soát, hướng dẫn, chuẩn hóa quy trình, tăng cường cung cấp dịch vụ công trực tuyến theo quy định của Chính phủ tại Nghị định số 42/2022/NĐ-CP một cách thực chất, hiệu quả; ban hành chính sách hỗ trợ, khuyến khích người dân, doanh nghiệp tăng cường sử dụng dịch vụ công trực tuyến. </w:t>
      </w:r>
      <w:commentRangeStart w:id="93"/>
      <w:r w:rsidRPr="00151F34">
        <w:rPr>
          <w:rFonts w:eastAsia="Arial" w:cs="Times New Roman"/>
          <w:szCs w:val="28"/>
          <w:shd w:val="clear" w:color="auto" w:fill="FFFFFF"/>
          <w:lang w:val="de-DE"/>
        </w:rPr>
        <w:t>Nâng cao hiệu quả hoạt động của các Tổ công nghệ số cộng đồng đến thôn, xóm, tổ dân phố để hướng dẫn, phổ cập kỹ năng số cho người dân trong quá trình thực hiện chuyển đổi số,</w:t>
      </w:r>
      <w:r w:rsidRPr="00151F34">
        <w:rPr>
          <w:rFonts w:eastAsia="Arial" w:cs="Times New Roman"/>
          <w:szCs w:val="28"/>
          <w:lang w:val="vi-VN"/>
        </w:rPr>
        <w:t xml:space="preserve"> </w:t>
      </w:r>
      <w:r w:rsidRPr="00151F34">
        <w:rPr>
          <w:rFonts w:eastAsia="Arial" w:cs="Times New Roman"/>
          <w:szCs w:val="28"/>
          <w:shd w:val="clear" w:color="auto" w:fill="FFFFFF"/>
          <w:lang w:val="de-DE"/>
        </w:rPr>
        <w:t>nhằm thúc đẩy chuyển đổi số xuất phát từ người dân, tiếp cận người dân và vì lợi ích của nhân dân.</w:t>
      </w:r>
      <w:commentRangeEnd w:id="93"/>
      <w:r w:rsidR="00CF1773">
        <w:rPr>
          <w:rStyle w:val="CommentReference"/>
          <w:rFonts w:eastAsia="Arial" w:cs="Times New Roman"/>
          <w:lang w:val="vi-VN"/>
        </w:rPr>
        <w:commentReference w:id="93"/>
      </w:r>
    </w:p>
    <w:p w:rsidR="00D97957" w:rsidRDefault="00D97957" w:rsidP="0010289D">
      <w:pPr>
        <w:widowControl w:val="0"/>
        <w:spacing w:before="120" w:after="120" w:line="264" w:lineRule="auto"/>
        <w:ind w:firstLine="851"/>
        <w:jc w:val="both"/>
        <w:rPr>
          <w:rFonts w:eastAsia="Arial" w:cs="Times New Roman"/>
          <w:spacing w:val="-6"/>
          <w:szCs w:val="28"/>
          <w:lang w:val="de-DE"/>
        </w:rPr>
      </w:pPr>
      <w:r w:rsidRPr="0095375B">
        <w:rPr>
          <w:rFonts w:eastAsia="Arial" w:cs="Times New Roman"/>
          <w:spacing w:val="-6"/>
          <w:szCs w:val="28"/>
          <w:lang w:val="de-DE"/>
        </w:rPr>
        <w:t xml:space="preserve">Trên đây là báo cáo tình hình thực hiện nhiệm vụ cải cách hành chính </w:t>
      </w:r>
      <w:r w:rsidR="007D40B4">
        <w:rPr>
          <w:rFonts w:eastAsia="Arial" w:cs="Times New Roman"/>
          <w:spacing w:val="-6"/>
          <w:szCs w:val="28"/>
          <w:lang w:val="de-DE"/>
        </w:rPr>
        <w:t xml:space="preserve">quý III </w:t>
      </w:r>
      <w:r w:rsidR="008D2133" w:rsidRPr="0095375B">
        <w:rPr>
          <w:rFonts w:eastAsia="Arial" w:cs="Times New Roman"/>
          <w:spacing w:val="-6"/>
          <w:szCs w:val="28"/>
          <w:lang w:val="de-DE"/>
        </w:rPr>
        <w:t xml:space="preserve">năm </w:t>
      </w:r>
      <w:r w:rsidRPr="0095375B">
        <w:rPr>
          <w:rFonts w:eastAsia="Arial" w:cs="Times New Roman"/>
          <w:spacing w:val="-6"/>
          <w:szCs w:val="28"/>
          <w:lang w:val="de-DE"/>
        </w:rPr>
        <w:t xml:space="preserve">2023. Bộ Nội vụ trình Chính phủ, Thủ tướng Chính phủ xem xét, chỉ đạo./. </w:t>
      </w:r>
    </w:p>
    <w:tbl>
      <w:tblPr>
        <w:tblW w:w="9606" w:type="dxa"/>
        <w:tblLayout w:type="fixed"/>
        <w:tblLook w:val="00A0" w:firstRow="1" w:lastRow="0" w:firstColumn="1" w:lastColumn="0" w:noHBand="0" w:noVBand="0"/>
      </w:tblPr>
      <w:tblGrid>
        <w:gridCol w:w="4786"/>
        <w:gridCol w:w="4820"/>
      </w:tblGrid>
      <w:tr w:rsidR="00D97957" w:rsidRPr="00D97957" w:rsidTr="00916E3A">
        <w:trPr>
          <w:trHeight w:val="2879"/>
        </w:trPr>
        <w:tc>
          <w:tcPr>
            <w:tcW w:w="4786" w:type="dxa"/>
          </w:tcPr>
          <w:p w:rsidR="00D97957" w:rsidRPr="00D97957" w:rsidRDefault="00D97957" w:rsidP="008421CD">
            <w:pPr>
              <w:widowControl w:val="0"/>
              <w:spacing w:after="0" w:line="240" w:lineRule="auto"/>
              <w:jc w:val="both"/>
              <w:rPr>
                <w:rFonts w:eastAsia="Arial" w:cs="Times New Roman"/>
                <w:b/>
                <w:i/>
                <w:sz w:val="24"/>
                <w:szCs w:val="24"/>
                <w:lang w:val="de-DE"/>
              </w:rPr>
            </w:pPr>
            <w:r w:rsidRPr="00D97957">
              <w:rPr>
                <w:rFonts w:eastAsia="Arial" w:cs="Times New Roman"/>
                <w:b/>
                <w:i/>
                <w:sz w:val="24"/>
                <w:szCs w:val="24"/>
                <w:lang w:val="de-DE"/>
              </w:rPr>
              <w:t>Nơi nhận:</w:t>
            </w:r>
          </w:p>
          <w:p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Thủ tướng Chính phủ (để b/c);</w:t>
            </w:r>
          </w:p>
          <w:p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Các Phó Thủ tướng Chính phủ (để b/c);</w:t>
            </w:r>
          </w:p>
          <w:p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Bộ trưởng (để b/c);</w:t>
            </w:r>
          </w:p>
          <w:p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Các Thứ trưởng;</w:t>
            </w:r>
          </w:p>
          <w:p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Văn phòng Chính phủ;</w:t>
            </w:r>
          </w:p>
          <w:p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Các bộ, cơ quan ngang bộ, cơ quan thuộc CP;</w:t>
            </w:r>
          </w:p>
          <w:p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UBND các tỉnh, TP trực thuộc TW;</w:t>
            </w:r>
          </w:p>
          <w:p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Sở Nội vụ các tỉnh, TP trực thuộc TW;</w:t>
            </w:r>
          </w:p>
          <w:p w:rsidR="00D97957" w:rsidRPr="00D97957" w:rsidRDefault="00D97957" w:rsidP="008421CD">
            <w:pPr>
              <w:widowControl w:val="0"/>
              <w:spacing w:after="0" w:line="240" w:lineRule="auto"/>
              <w:jc w:val="both"/>
              <w:rPr>
                <w:rFonts w:eastAsia="Arial" w:cs="Times New Roman"/>
                <w:sz w:val="22"/>
                <w:lang w:val="de-DE"/>
              </w:rPr>
            </w:pPr>
            <w:r w:rsidRPr="00D97957">
              <w:rPr>
                <w:rFonts w:eastAsia="Arial" w:cs="Times New Roman"/>
                <w:sz w:val="22"/>
                <w:lang w:val="de-DE"/>
              </w:rPr>
              <w:t>- Lưu: VT, CCHC.</w:t>
            </w:r>
          </w:p>
          <w:p w:rsidR="00D97957" w:rsidRPr="00D97957" w:rsidRDefault="00D97957" w:rsidP="008421CD">
            <w:pPr>
              <w:widowControl w:val="0"/>
              <w:spacing w:after="0" w:line="240" w:lineRule="auto"/>
              <w:jc w:val="both"/>
              <w:rPr>
                <w:rFonts w:eastAsia="Arial" w:cs="Times New Roman"/>
                <w:sz w:val="24"/>
                <w:szCs w:val="24"/>
                <w:lang w:val="de-DE"/>
              </w:rPr>
            </w:pPr>
          </w:p>
        </w:tc>
        <w:tc>
          <w:tcPr>
            <w:tcW w:w="4820" w:type="dxa"/>
          </w:tcPr>
          <w:p w:rsidR="00D97957" w:rsidRPr="00D97957" w:rsidRDefault="00D97957" w:rsidP="008421CD">
            <w:pPr>
              <w:widowControl w:val="0"/>
              <w:spacing w:after="0" w:line="240" w:lineRule="auto"/>
              <w:jc w:val="center"/>
              <w:rPr>
                <w:rFonts w:eastAsia="Arial" w:cs="Times New Roman"/>
                <w:b/>
                <w:sz w:val="26"/>
                <w:szCs w:val="26"/>
              </w:rPr>
            </w:pPr>
            <w:r w:rsidRPr="00D97957">
              <w:rPr>
                <w:rFonts w:eastAsia="Arial" w:cs="Times New Roman"/>
                <w:b/>
                <w:sz w:val="26"/>
                <w:szCs w:val="26"/>
              </w:rPr>
              <w:t>KT. BỘ TRƯỞNG</w:t>
            </w:r>
          </w:p>
          <w:p w:rsidR="00D97957" w:rsidRPr="00D97957" w:rsidRDefault="00D97957" w:rsidP="008421CD">
            <w:pPr>
              <w:widowControl w:val="0"/>
              <w:tabs>
                <w:tab w:val="left" w:pos="570"/>
                <w:tab w:val="center" w:pos="2302"/>
              </w:tabs>
              <w:spacing w:after="0" w:line="240" w:lineRule="auto"/>
              <w:rPr>
                <w:rFonts w:eastAsia="Arial" w:cs="Times New Roman"/>
                <w:b/>
                <w:sz w:val="26"/>
                <w:szCs w:val="26"/>
              </w:rPr>
            </w:pPr>
            <w:r w:rsidRPr="00D97957">
              <w:rPr>
                <w:rFonts w:eastAsia="Arial" w:cs="Times New Roman"/>
                <w:b/>
                <w:sz w:val="26"/>
                <w:szCs w:val="26"/>
              </w:rPr>
              <w:tab/>
            </w:r>
            <w:r w:rsidRPr="00D97957">
              <w:rPr>
                <w:rFonts w:eastAsia="Arial" w:cs="Times New Roman"/>
                <w:b/>
                <w:sz w:val="26"/>
                <w:szCs w:val="26"/>
              </w:rPr>
              <w:tab/>
              <w:t>THỨ TRƯỞNG</w:t>
            </w:r>
          </w:p>
          <w:p w:rsidR="00D97957" w:rsidRPr="00D97957" w:rsidRDefault="00D97957" w:rsidP="008421CD">
            <w:pPr>
              <w:widowControl w:val="0"/>
              <w:spacing w:after="0" w:line="240" w:lineRule="auto"/>
              <w:jc w:val="center"/>
              <w:rPr>
                <w:rFonts w:eastAsia="Arial" w:cs="Times New Roman"/>
                <w:b/>
                <w:szCs w:val="28"/>
              </w:rPr>
            </w:pPr>
          </w:p>
          <w:p w:rsidR="00D97957" w:rsidRPr="00D97957" w:rsidRDefault="00D97957" w:rsidP="008421CD">
            <w:pPr>
              <w:widowControl w:val="0"/>
              <w:spacing w:after="0" w:line="240" w:lineRule="auto"/>
              <w:jc w:val="center"/>
              <w:rPr>
                <w:rFonts w:eastAsia="Arial" w:cs="Times New Roman"/>
                <w:b/>
                <w:szCs w:val="28"/>
              </w:rPr>
            </w:pPr>
          </w:p>
          <w:p w:rsidR="00D97957" w:rsidRPr="00D97957" w:rsidRDefault="00D97957" w:rsidP="008421CD">
            <w:pPr>
              <w:widowControl w:val="0"/>
              <w:spacing w:after="0" w:line="240" w:lineRule="auto"/>
              <w:jc w:val="center"/>
              <w:rPr>
                <w:rFonts w:eastAsia="Arial" w:cs="Times New Roman"/>
                <w:b/>
                <w:szCs w:val="28"/>
              </w:rPr>
            </w:pPr>
          </w:p>
          <w:p w:rsidR="00D97957" w:rsidRDefault="00D97957" w:rsidP="008421CD">
            <w:pPr>
              <w:widowControl w:val="0"/>
              <w:spacing w:after="0" w:line="240" w:lineRule="auto"/>
              <w:jc w:val="center"/>
              <w:rPr>
                <w:rFonts w:eastAsia="Arial" w:cs="Times New Roman"/>
                <w:b/>
                <w:szCs w:val="28"/>
              </w:rPr>
            </w:pPr>
          </w:p>
          <w:p w:rsidR="00DC214F" w:rsidRPr="00D97957" w:rsidRDefault="00DC214F" w:rsidP="008421CD">
            <w:pPr>
              <w:widowControl w:val="0"/>
              <w:spacing w:after="0" w:line="240" w:lineRule="auto"/>
              <w:jc w:val="center"/>
              <w:rPr>
                <w:rFonts w:eastAsia="Arial" w:cs="Times New Roman"/>
                <w:b/>
                <w:szCs w:val="28"/>
              </w:rPr>
            </w:pPr>
          </w:p>
          <w:p w:rsidR="00D97957" w:rsidRPr="00D97957" w:rsidRDefault="00D97957" w:rsidP="008421CD">
            <w:pPr>
              <w:widowControl w:val="0"/>
              <w:spacing w:after="0" w:line="240" w:lineRule="auto"/>
              <w:jc w:val="center"/>
              <w:rPr>
                <w:rFonts w:eastAsia="Arial" w:cs="Times New Roman"/>
                <w:b/>
                <w:szCs w:val="28"/>
              </w:rPr>
            </w:pPr>
          </w:p>
          <w:p w:rsidR="00D97957" w:rsidRPr="00D97957" w:rsidRDefault="00D97957" w:rsidP="008421CD">
            <w:pPr>
              <w:widowControl w:val="0"/>
              <w:spacing w:after="0" w:line="240" w:lineRule="auto"/>
              <w:jc w:val="both"/>
              <w:rPr>
                <w:rFonts w:eastAsia="Arial" w:cs="Times New Roman"/>
                <w:b/>
                <w:szCs w:val="28"/>
              </w:rPr>
            </w:pPr>
          </w:p>
          <w:p w:rsidR="00D97957" w:rsidRPr="00D97957" w:rsidRDefault="00D97957" w:rsidP="008421CD">
            <w:pPr>
              <w:widowControl w:val="0"/>
              <w:spacing w:after="0" w:line="240" w:lineRule="auto"/>
              <w:jc w:val="center"/>
              <w:rPr>
                <w:rFonts w:eastAsia="Arial" w:cs="Times New Roman"/>
                <w:szCs w:val="28"/>
              </w:rPr>
            </w:pPr>
            <w:r w:rsidRPr="00D97957">
              <w:rPr>
                <w:rFonts w:eastAsia="Arial" w:cs="Times New Roman"/>
                <w:b/>
                <w:szCs w:val="28"/>
              </w:rPr>
              <w:t>Nguyễn Trọng Thừa</w:t>
            </w:r>
          </w:p>
        </w:tc>
      </w:tr>
    </w:tbl>
    <w:p w:rsidR="00A81B1B" w:rsidRDefault="00A81B1B" w:rsidP="008421CD">
      <w:pPr>
        <w:widowControl w:val="0"/>
      </w:pPr>
    </w:p>
    <w:sectPr w:rsidR="00A81B1B" w:rsidSect="00021FB3">
      <w:headerReference w:type="default" r:id="rId9"/>
      <w:footerReference w:type="even" r:id="rId10"/>
      <w:footerReference w:type="default" r:id="rId11"/>
      <w:pgSz w:w="11909" w:h="16834" w:code="9"/>
      <w:pgMar w:top="1134" w:right="1134" w:bottom="851" w:left="1701" w:header="680" w:footer="680" w:gutter="0"/>
      <w:cols w:space="720"/>
      <w:titlePg/>
      <w:docGrid w:linePitch="38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John Scott" w:date="2023-09-23T16:36:00Z" w:initials="WU">
    <w:p w:rsidR="00B079F4" w:rsidRPr="00B079F4" w:rsidRDefault="00B079F4">
      <w:pPr>
        <w:pStyle w:val="CommentText"/>
        <w:rPr>
          <w:lang w:val="en-US"/>
        </w:rPr>
      </w:pPr>
      <w:r>
        <w:rPr>
          <w:rStyle w:val="CommentReference"/>
        </w:rPr>
        <w:annotationRef/>
      </w:r>
      <w:r>
        <w:rPr>
          <w:lang w:val="en-US"/>
        </w:rPr>
        <w:t>Bộ Công an và các bộ khác kiểm tra ở đâu thì note xuống dưới footnote</w:t>
      </w:r>
    </w:p>
  </w:comment>
  <w:comment w:id="32" w:author="John Scott" w:date="2023-09-23T16:44:00Z" w:initials="WU">
    <w:p w:rsidR="00BC479F" w:rsidRPr="00BC479F" w:rsidRDefault="00BC479F">
      <w:pPr>
        <w:pStyle w:val="CommentText"/>
        <w:rPr>
          <w:lang w:val="en-US"/>
        </w:rPr>
      </w:pPr>
      <w:r>
        <w:rPr>
          <w:rStyle w:val="CommentReference"/>
        </w:rPr>
        <w:annotationRef/>
      </w:r>
      <w:r>
        <w:rPr>
          <w:lang w:val="en-US"/>
        </w:rPr>
        <w:t>Là những vấn đề gì thì note ở dưới footnote</w:t>
      </w:r>
    </w:p>
  </w:comment>
  <w:comment w:id="33" w:author="John Scott" w:date="2023-09-23T16:45:00Z" w:initials="WU">
    <w:p w:rsidR="00BC479F" w:rsidRPr="00BC479F" w:rsidRDefault="00BC479F">
      <w:pPr>
        <w:pStyle w:val="CommentText"/>
        <w:rPr>
          <w:lang w:val="en-US"/>
        </w:rPr>
      </w:pPr>
      <w:r>
        <w:rPr>
          <w:rStyle w:val="CommentReference"/>
        </w:rPr>
        <w:annotationRef/>
      </w:r>
      <w:r>
        <w:rPr>
          <w:lang w:val="en-US"/>
        </w:rPr>
        <w:t>Tương tự trên, nên một số vấn đề chính ở footnote</w:t>
      </w:r>
    </w:p>
  </w:comment>
  <w:comment w:id="34" w:author="John Scott" w:date="2023-09-23T16:46:00Z" w:initials="WU">
    <w:p w:rsidR="00BC479F" w:rsidRPr="00BC479F" w:rsidRDefault="00BC479F">
      <w:pPr>
        <w:pStyle w:val="CommentText"/>
        <w:rPr>
          <w:lang w:val="en-US"/>
        </w:rPr>
      </w:pPr>
      <w:r>
        <w:rPr>
          <w:rStyle w:val="CommentReference"/>
        </w:rPr>
        <w:annotationRef/>
      </w:r>
      <w:r>
        <w:rPr>
          <w:lang w:val="en-US"/>
        </w:rPr>
        <w:t>Có QĐ của Thủ tướng ko?</w:t>
      </w:r>
    </w:p>
  </w:comment>
  <w:comment w:id="61" w:author="John Scott" w:date="2023-09-23T17:32:00Z" w:initials="WU">
    <w:p w:rsidR="000671D4" w:rsidRPr="004E13FB" w:rsidRDefault="000671D4">
      <w:pPr>
        <w:pStyle w:val="CommentText"/>
        <w:rPr>
          <w:lang w:val="en-US"/>
        </w:rPr>
      </w:pPr>
      <w:r>
        <w:rPr>
          <w:rStyle w:val="CommentReference"/>
        </w:rPr>
        <w:annotationRef/>
      </w:r>
      <w:r w:rsidR="004E13FB">
        <w:rPr>
          <w:lang w:val="en-US"/>
        </w:rPr>
        <w:t>Chính phủ đã ban hành Nghị định số 69/2023/NĐ-CP ngày 14/9/2023. Lưu ý rà soát, cập nhật đầy dủ các văn bản BNV trình Chính phủ (ở đoạn dưới) xem đã được ban hành chưa?</w:t>
      </w:r>
    </w:p>
  </w:comment>
  <w:comment w:id="69" w:author="John Scott" w:date="2023-09-23T17:42:00Z" w:initials="WU">
    <w:p w:rsidR="004E13FB" w:rsidRPr="004E13FB" w:rsidRDefault="004E13FB">
      <w:pPr>
        <w:pStyle w:val="CommentText"/>
        <w:rPr>
          <w:lang w:val="en-US"/>
        </w:rPr>
      </w:pPr>
      <w:r>
        <w:rPr>
          <w:rStyle w:val="CommentReference"/>
        </w:rPr>
        <w:annotationRef/>
      </w:r>
      <w:r>
        <w:rPr>
          <w:lang w:val="en-US"/>
        </w:rPr>
        <w:t>Xem đã ban hành chưa?</w:t>
      </w:r>
    </w:p>
  </w:comment>
  <w:comment w:id="70" w:author="John Scott" w:date="2023-09-23T17:43:00Z" w:initials="WU">
    <w:p w:rsidR="004820B7" w:rsidRPr="004820B7" w:rsidRDefault="004820B7">
      <w:pPr>
        <w:pStyle w:val="CommentText"/>
        <w:rPr>
          <w:lang w:val="en-US"/>
        </w:rPr>
      </w:pPr>
      <w:r>
        <w:rPr>
          <w:rStyle w:val="CommentReference"/>
        </w:rPr>
        <w:annotationRef/>
      </w:r>
      <w:r>
        <w:rPr>
          <w:lang w:val="en-US"/>
        </w:rPr>
        <w:t>Xem có bao nhiêu Bộ đã ban hành rồi?</w:t>
      </w:r>
    </w:p>
  </w:comment>
  <w:comment w:id="74" w:author="John Scott" w:date="2023-09-23T17:45:00Z" w:initials="WU">
    <w:p w:rsidR="004820B7" w:rsidRPr="004820B7" w:rsidRDefault="004820B7">
      <w:pPr>
        <w:pStyle w:val="CommentText"/>
        <w:rPr>
          <w:lang w:val="en-US"/>
        </w:rPr>
      </w:pPr>
      <w:r>
        <w:rPr>
          <w:rStyle w:val="CommentReference"/>
        </w:rPr>
        <w:annotationRef/>
      </w:r>
      <w:r>
        <w:rPr>
          <w:lang w:val="en-US"/>
        </w:rPr>
        <w:t>Nếu là NQ 101 ở dưới thì đâu phải ban hành trong Quý 3?</w:t>
      </w:r>
    </w:p>
  </w:comment>
  <w:comment w:id="75" w:author="John Scott" w:date="2023-09-23T17:46:00Z" w:initials="WU">
    <w:p w:rsidR="004820B7" w:rsidRPr="004820B7" w:rsidRDefault="004820B7">
      <w:pPr>
        <w:pStyle w:val="CommentText"/>
        <w:rPr>
          <w:lang w:val="en-US"/>
        </w:rPr>
      </w:pPr>
      <w:r>
        <w:rPr>
          <w:rStyle w:val="CommentReference"/>
        </w:rPr>
        <w:annotationRef/>
      </w:r>
      <w:r>
        <w:rPr>
          <w:lang w:val="en-US"/>
        </w:rPr>
        <w:t>Các nghị định, thông tư này có phải ban hành trong Quý 3 đâu? Nếu muốn giữ lại các thông tin này thì phải viết theo hướng triển khai thực hiện</w:t>
      </w:r>
    </w:p>
  </w:comment>
  <w:comment w:id="83" w:author="John Scott" w:date="2023-09-23T17:51:00Z" w:initials="WU">
    <w:p w:rsidR="004820B7" w:rsidRPr="004820B7" w:rsidRDefault="004820B7">
      <w:pPr>
        <w:pStyle w:val="CommentText"/>
        <w:rPr>
          <w:lang w:val="en-US"/>
        </w:rPr>
      </w:pPr>
      <w:r>
        <w:rPr>
          <w:rStyle w:val="CommentReference"/>
        </w:rPr>
        <w:annotationRef/>
      </w:r>
      <w:r>
        <w:rPr>
          <w:lang w:val="en-US"/>
        </w:rPr>
        <w:t>Cái này có phải quý 3 đâu? Viết thế nào cho đúng</w:t>
      </w:r>
    </w:p>
  </w:comment>
  <w:comment w:id="85" w:author="John Scott" w:date="2023-09-23T17:53:00Z" w:initials="WU">
    <w:p w:rsidR="00702DBC" w:rsidRPr="00702DBC" w:rsidRDefault="00702DBC">
      <w:pPr>
        <w:pStyle w:val="CommentText"/>
        <w:rPr>
          <w:lang w:val="en-US"/>
        </w:rPr>
      </w:pPr>
      <w:r>
        <w:rPr>
          <w:rStyle w:val="CommentReference"/>
        </w:rPr>
        <w:annotationRef/>
      </w:r>
      <w:r>
        <w:rPr>
          <w:lang w:val="en-US"/>
        </w:rPr>
        <w:t>Đưa xuống footnote cho gọn</w:t>
      </w:r>
    </w:p>
  </w:comment>
  <w:comment w:id="86" w:author="John Scott" w:date="2023-09-23T17:54:00Z" w:initials="WU">
    <w:p w:rsidR="00702DBC" w:rsidRPr="00702DBC" w:rsidRDefault="00702DBC">
      <w:pPr>
        <w:pStyle w:val="CommentText"/>
        <w:rPr>
          <w:lang w:val="en-US"/>
        </w:rPr>
      </w:pPr>
      <w:r>
        <w:rPr>
          <w:rStyle w:val="CommentReference"/>
        </w:rPr>
        <w:annotationRef/>
      </w:r>
      <w:r>
        <w:rPr>
          <w:lang w:val="en-US"/>
        </w:rPr>
        <w:t>Ở đây ko nói gì đến kết quả triển khai Đề án 06 vậy? Xem báo cáo của Phiên họp Đề án 06 trong tuần vừa qua để bổ sung, cập nhật các thông tin cho thống nhất, đầy đủ.</w:t>
      </w:r>
    </w:p>
  </w:comment>
  <w:comment w:id="87" w:author="John Scott" w:date="2023-09-23T17:56:00Z" w:initials="WU">
    <w:p w:rsidR="00702DBC" w:rsidRPr="00702DBC" w:rsidRDefault="00702DBC">
      <w:pPr>
        <w:pStyle w:val="CommentText"/>
        <w:rPr>
          <w:lang w:val="en-US"/>
        </w:rPr>
      </w:pPr>
      <w:r>
        <w:rPr>
          <w:rStyle w:val="CommentReference"/>
        </w:rPr>
        <w:annotationRef/>
      </w:r>
      <w:r>
        <w:rPr>
          <w:lang w:val="en-US"/>
        </w:rPr>
        <w:t>Đưa ra nhiều lần rồi? vậy có giải pháp gì ko?</w:t>
      </w:r>
    </w:p>
  </w:comment>
  <w:comment w:id="89" w:author="John Scott" w:date="2023-09-23T17:59:00Z" w:initials="WU">
    <w:p w:rsidR="00702DBC" w:rsidRPr="00702DBC" w:rsidRDefault="00702DBC">
      <w:pPr>
        <w:pStyle w:val="CommentText"/>
        <w:rPr>
          <w:lang w:val="en-US"/>
        </w:rPr>
      </w:pPr>
      <w:r>
        <w:rPr>
          <w:rStyle w:val="CommentReference"/>
        </w:rPr>
        <w:annotationRef/>
      </w:r>
      <w:r>
        <w:rPr>
          <w:lang w:val="en-US"/>
        </w:rPr>
        <w:t>Bổ sung nội dung triển khai tình giản biên chế theo NĐ 29….; sắp xếp đơn vị hành chính huyện, xã theo</w:t>
      </w:r>
      <w:proofErr w:type="gramStart"/>
      <w:r>
        <w:rPr>
          <w:lang w:val="en-US"/>
        </w:rPr>
        <w:t>…..</w:t>
      </w:r>
      <w:proofErr w:type="gramEnd"/>
    </w:p>
  </w:comment>
  <w:comment w:id="90" w:author="John Scott" w:date="2023-09-23T18:00:00Z" w:initials="WU">
    <w:p w:rsidR="00702DBC" w:rsidRPr="00702DBC" w:rsidRDefault="00702DBC">
      <w:pPr>
        <w:pStyle w:val="CommentText"/>
        <w:rPr>
          <w:lang w:val="en-US"/>
        </w:rPr>
      </w:pPr>
      <w:r>
        <w:rPr>
          <w:rStyle w:val="CommentReference"/>
        </w:rPr>
        <w:annotationRef/>
      </w:r>
      <w:r>
        <w:rPr>
          <w:lang w:val="en-US"/>
        </w:rPr>
        <w:t>Chỉnh sửa, bổ sung một số đề án, nghị định quan trọng về quản lý công chức, viên chức vừa mới ban hành: triển khai Đề án chiến lược quốc gia thu hút, trọng dụng nhân tài (số QĐ?); NĐ 33 về công chức cấp xã….</w:t>
      </w:r>
    </w:p>
  </w:comment>
  <w:comment w:id="93" w:author="John Scott" w:date="2023-09-23T18:03:00Z" w:initials="WU">
    <w:p w:rsidR="00CF1773" w:rsidRPr="00CF1773" w:rsidRDefault="00CF1773">
      <w:pPr>
        <w:pStyle w:val="CommentText"/>
        <w:rPr>
          <w:lang w:val="en-US"/>
        </w:rPr>
      </w:pPr>
      <w:r>
        <w:rPr>
          <w:rStyle w:val="CommentReference"/>
        </w:rPr>
        <w:annotationRef/>
      </w:r>
      <w:r>
        <w:rPr>
          <w:lang w:val="en-US"/>
        </w:rPr>
        <w:t>Phần này nói đi nói lại nhiều lần; nên bổ sung thêm về thực hiện Đề án 06</w:t>
      </w:r>
    </w:p>
  </w:comment>
</w:comment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D1D78" w:rsidRDefault="00FD1D78" w:rsidP="00D97957">
      <w:pPr>
        <w:spacing w:after="0" w:line="240" w:lineRule="auto"/>
      </w:pPr>
      <w:r>
        <w:separator/>
      </w:r>
    </w:p>
  </w:endnote>
  <w:endnote w:type="continuationSeparator" w:id="0">
    <w:p w:rsidR="00FD1D78" w:rsidRDefault="00FD1D78" w:rsidP="00D97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tka Small">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DE"/>
    <w:family w:val="roman"/>
    <w:pitch w:val="variable"/>
    <w:sig w:usb0="81000003" w:usb1="00000000" w:usb2="00000000" w:usb3="00000000" w:csb0="0001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2F34" w:rsidRDefault="009F769A" w:rsidP="007A4C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72F34" w:rsidRDefault="00772F34" w:rsidP="007A4C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2F34" w:rsidRDefault="00772F34" w:rsidP="007A4C3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D1D78" w:rsidRDefault="00FD1D78" w:rsidP="00D97957">
      <w:pPr>
        <w:spacing w:after="0" w:line="240" w:lineRule="auto"/>
      </w:pPr>
      <w:r>
        <w:separator/>
      </w:r>
    </w:p>
  </w:footnote>
  <w:footnote w:type="continuationSeparator" w:id="0">
    <w:p w:rsidR="00FD1D78" w:rsidRDefault="00FD1D78" w:rsidP="00D97957">
      <w:pPr>
        <w:spacing w:after="0" w:line="240" w:lineRule="auto"/>
      </w:pPr>
      <w:r>
        <w:continuationSeparator/>
      </w:r>
    </w:p>
  </w:footnote>
  <w:footnote w:id="1">
    <w:p w:rsidR="00734980" w:rsidRPr="008A161F" w:rsidRDefault="00734980">
      <w:pPr>
        <w:pStyle w:val="FootnoteText"/>
        <w:rPr>
          <w:lang w:val="en-US"/>
        </w:rPr>
      </w:pPr>
      <w:r>
        <w:rPr>
          <w:rStyle w:val="FootnoteReference"/>
        </w:rPr>
        <w:footnoteRef/>
      </w:r>
      <w:r>
        <w:t xml:space="preserve"> </w:t>
      </w:r>
      <w:r w:rsidRPr="00734980">
        <w:t>Công điện</w:t>
      </w:r>
      <w:r>
        <w:rPr>
          <w:lang w:val="en-US"/>
        </w:rPr>
        <w:t xml:space="preserve"> số</w:t>
      </w:r>
      <w:r w:rsidRPr="00734980">
        <w:t xml:space="preserve"> 749/CĐ-TTg ngày 18/8/2023 </w:t>
      </w:r>
      <w:r w:rsidR="00637549">
        <w:rPr>
          <w:lang w:val="en-US"/>
        </w:rPr>
        <w:t>v</w:t>
      </w:r>
      <w:r>
        <w:rPr>
          <w:lang w:val="en-US"/>
        </w:rPr>
        <w:t>ề việc</w:t>
      </w:r>
      <w:r w:rsidRPr="00734980">
        <w:t xml:space="preserve"> đẩy nhanh tiến độ giải ngân vốn đầu tư công những tháng cuối năm 2023</w:t>
      </w:r>
      <w:r w:rsidR="008A161F">
        <w:rPr>
          <w:lang w:val="en-US"/>
        </w:rPr>
        <w:t>.</w:t>
      </w:r>
    </w:p>
  </w:footnote>
  <w:footnote w:id="2">
    <w:p w:rsidR="003E5767" w:rsidRPr="008A161F" w:rsidRDefault="003E5767" w:rsidP="003E5767">
      <w:pPr>
        <w:pStyle w:val="FootnoteText"/>
        <w:rPr>
          <w:lang w:val="en-US"/>
        </w:rPr>
      </w:pPr>
      <w:r>
        <w:rPr>
          <w:rStyle w:val="FootnoteReference"/>
        </w:rPr>
        <w:footnoteRef/>
      </w:r>
      <w:r>
        <w:t xml:space="preserve"> </w:t>
      </w:r>
      <w:r w:rsidRPr="00847F0E">
        <w:t xml:space="preserve">Chỉ thị số 23/CT-TTg ngày </w:t>
      </w:r>
      <w:r w:rsidR="00637549">
        <w:rPr>
          <w:lang w:val="en-US"/>
        </w:rPr>
        <w:t>0</w:t>
      </w:r>
      <w:r w:rsidRPr="00847F0E">
        <w:t>9/7/2023 về việc đẩy mạnh cải cách thủ tục hành chính cấp Phiếu lý lịch tư pháp tạo thuận lợi cho người dân, doanh nghiệp</w:t>
      </w:r>
      <w:r w:rsidR="008A161F">
        <w:rPr>
          <w:lang w:val="en-US"/>
        </w:rPr>
        <w:t>.</w:t>
      </w:r>
    </w:p>
  </w:footnote>
  <w:footnote w:id="3">
    <w:p w:rsidR="00605E1B" w:rsidRPr="008A161F" w:rsidRDefault="00605E1B">
      <w:pPr>
        <w:pStyle w:val="FootnoteText"/>
        <w:rPr>
          <w:lang w:val="en-US"/>
        </w:rPr>
      </w:pPr>
      <w:r>
        <w:rPr>
          <w:rStyle w:val="FootnoteReference"/>
        </w:rPr>
        <w:footnoteRef/>
      </w:r>
      <w:r w:rsidR="002518A3">
        <w:rPr>
          <w:lang w:val="en-US"/>
        </w:rPr>
        <w:t xml:space="preserve"> </w:t>
      </w:r>
      <w:r w:rsidR="002518A3" w:rsidRPr="002518A3">
        <w:t>Nghị quyết số 99/NQ-CP ngày 10/7/2023 về Chương trình hành động của Chính phủ thực hiện Kết luận số 50-KL/TW ngày 28/02/2023 của Bộ Chính trị về tiếp tục thực hiện Nghị quyết số 18-NQ/TW ngày 25/10/2017 của Hội nghị lần thứ sáu Ban Chấp hành Trung ương Đảng khóa XII "Một số vấn đề về tiếp tục đổi mới, sắp xếp tổ chức bộ máy của hệ thống chính trị tinh gọn, hoạt động hiệu lực, hiệu quả</w:t>
      </w:r>
      <w:r w:rsidR="002518A3">
        <w:rPr>
          <w:lang w:val="en-US"/>
        </w:rPr>
        <w:t>;</w:t>
      </w:r>
      <w:r>
        <w:t xml:space="preserve"> </w:t>
      </w:r>
      <w:r w:rsidR="003E5767" w:rsidRPr="003E5767">
        <w:t>Nghị quyết</w:t>
      </w:r>
      <w:r w:rsidR="00734980">
        <w:rPr>
          <w:lang w:val="en-US"/>
        </w:rPr>
        <w:t xml:space="preserve"> số</w:t>
      </w:r>
      <w:r w:rsidR="003E5767" w:rsidRPr="003E5767">
        <w:t xml:space="preserve"> 117/NQ-CP ngày 30/7/2023 </w:t>
      </w:r>
      <w:r w:rsidR="003E5767">
        <w:rPr>
          <w:lang w:val="en-US"/>
        </w:rPr>
        <w:t xml:space="preserve">ban hành </w:t>
      </w:r>
      <w:r w:rsidR="003E5767" w:rsidRPr="003E5767">
        <w:t>Kế hoạch thực hiện sắp xếp đơn vị hành chính cấp huyện, cấp xã giai đoạn 2023 - 2025</w:t>
      </w:r>
      <w:r w:rsidR="003E5767">
        <w:rPr>
          <w:lang w:val="en-US"/>
        </w:rPr>
        <w:t xml:space="preserve">; </w:t>
      </w:r>
      <w:r w:rsidRPr="00605E1B">
        <w:t xml:space="preserve">Công điện số 616/CĐ-TTg ngày </w:t>
      </w:r>
      <w:r w:rsidR="00637549">
        <w:rPr>
          <w:lang w:val="en-US"/>
        </w:rPr>
        <w:t>0</w:t>
      </w:r>
      <w:r w:rsidRPr="00605E1B">
        <w:t>4/7/2023 về việc rà soát, hoàn thiện các quy hoạch để thực hiện sắp xếp đơn vị hành chính cấp huyện, xã giai đoạn 2023</w:t>
      </w:r>
      <w:r w:rsidR="00734980">
        <w:rPr>
          <w:lang w:val="en-US"/>
        </w:rPr>
        <w:t xml:space="preserve"> </w:t>
      </w:r>
      <w:r w:rsidRPr="00605E1B">
        <w:t>-</w:t>
      </w:r>
      <w:r w:rsidR="00734980">
        <w:rPr>
          <w:lang w:val="en-US"/>
        </w:rPr>
        <w:t xml:space="preserve"> </w:t>
      </w:r>
      <w:r w:rsidRPr="00605E1B">
        <w:t>2030</w:t>
      </w:r>
      <w:r w:rsidR="008A161F">
        <w:rPr>
          <w:lang w:val="en-US"/>
        </w:rPr>
        <w:t>.</w:t>
      </w:r>
    </w:p>
  </w:footnote>
  <w:footnote w:id="4">
    <w:p w:rsidR="00D15DF6" w:rsidRPr="008A161F" w:rsidRDefault="00D15DF6">
      <w:pPr>
        <w:pStyle w:val="FootnoteText"/>
        <w:rPr>
          <w:lang w:val="en-US"/>
        </w:rPr>
      </w:pPr>
      <w:r>
        <w:rPr>
          <w:rStyle w:val="FootnoteReference"/>
        </w:rPr>
        <w:footnoteRef/>
      </w:r>
      <w:r>
        <w:t xml:space="preserve"> </w:t>
      </w:r>
      <w:r w:rsidRPr="00D15DF6">
        <w:t xml:space="preserve">Công điện số 644/CĐ-TTg ngày 13/7/2023 </w:t>
      </w:r>
      <w:r w:rsidR="003563D7">
        <w:rPr>
          <w:lang w:val="en-US"/>
        </w:rPr>
        <w:t xml:space="preserve">về việc </w:t>
      </w:r>
      <w:r w:rsidRPr="00D15DF6">
        <w:t>chấn chỉnh, tăng cường trách nhiệm và nâng cao hiệu quả công tác cải cách thủ tục hành chính, kịp thời tháo gỡ vướng mắc, khó khăn cho người dân, doanh nghiệp</w:t>
      </w:r>
      <w:r w:rsidR="008A161F">
        <w:rPr>
          <w:lang w:val="en-US"/>
        </w:rPr>
        <w:t>.</w:t>
      </w:r>
    </w:p>
  </w:footnote>
  <w:footnote w:id="5">
    <w:p w:rsidR="00D15DF6" w:rsidRPr="008A161F" w:rsidRDefault="00D15DF6">
      <w:pPr>
        <w:pStyle w:val="FootnoteText"/>
        <w:rPr>
          <w:lang w:val="en-US"/>
        </w:rPr>
      </w:pPr>
      <w:r>
        <w:rPr>
          <w:rStyle w:val="FootnoteReference"/>
        </w:rPr>
        <w:footnoteRef/>
      </w:r>
      <w:r>
        <w:t xml:space="preserve"> </w:t>
      </w:r>
      <w:r w:rsidRPr="00D15DF6">
        <w:t>Công điện số 634/CĐ-TTg ngày 10/7/2023 tháo gỡ khó khăn, vướng mắc trong công tác định giá đất</w:t>
      </w:r>
      <w:r w:rsidR="008A161F">
        <w:rPr>
          <w:lang w:val="en-US"/>
        </w:rPr>
        <w:t>.</w:t>
      </w:r>
    </w:p>
  </w:footnote>
  <w:footnote w:id="6">
    <w:p w:rsidR="00D97957" w:rsidRPr="0059536D" w:rsidRDefault="00D97957" w:rsidP="00D97957">
      <w:pPr>
        <w:pStyle w:val="FootnoteText"/>
        <w:rPr>
          <w:lang w:val="en-US"/>
        </w:rPr>
      </w:pPr>
      <w:r>
        <w:rPr>
          <w:rStyle w:val="FootnoteReference"/>
        </w:rPr>
        <w:footnoteRef/>
      </w:r>
      <w:r>
        <w:t xml:space="preserve"> </w:t>
      </w:r>
      <w:r>
        <w:rPr>
          <w:lang w:val="en-US"/>
        </w:rPr>
        <w:t xml:space="preserve">Chưa có thống kê của </w:t>
      </w:r>
      <w:r w:rsidR="005B2781">
        <w:rPr>
          <w:lang w:val="en-US"/>
        </w:rPr>
        <w:t xml:space="preserve">Ủy ban Dân tộc; </w:t>
      </w:r>
      <w:r w:rsidR="00A60668">
        <w:rPr>
          <w:lang w:val="en-US"/>
        </w:rPr>
        <w:t>Thanh tra Chính phủ; Thông tấn xã Việt Nam; Đài Truyền hình Việt Nam; Viện Hàn lâm khoa học công nghệ Việt Nam</w:t>
      </w:r>
      <w:r w:rsidR="005B2781">
        <w:rPr>
          <w:lang w:val="en-US"/>
        </w:rPr>
        <w:t>.</w:t>
      </w:r>
      <w:r>
        <w:rPr>
          <w:lang w:val="en-US"/>
        </w:rPr>
        <w:t xml:space="preserve"> </w:t>
      </w:r>
    </w:p>
  </w:footnote>
  <w:footnote w:id="7">
    <w:p w:rsidR="00D97957" w:rsidRPr="00CE7044" w:rsidRDefault="00D97957" w:rsidP="00D97957">
      <w:pPr>
        <w:pStyle w:val="FootnoteText"/>
        <w:rPr>
          <w:lang w:val="en-US"/>
        </w:rPr>
      </w:pPr>
      <w:r>
        <w:rPr>
          <w:rStyle w:val="FootnoteReference"/>
        </w:rPr>
        <w:footnoteRef/>
      </w:r>
      <w:r>
        <w:t xml:space="preserve"> </w:t>
      </w:r>
      <w:r>
        <w:rPr>
          <w:lang w:val="en-US"/>
        </w:rPr>
        <w:t xml:space="preserve">Chưa có thống kê của </w:t>
      </w:r>
      <w:r w:rsidR="00A60668">
        <w:rPr>
          <w:lang w:val="en-US"/>
        </w:rPr>
        <w:t>Văn phòng Chính phủ; Bộ Công an; Ủy ban Dân tộc; Thanh tra Chính phủ; Thông tấn xã Việt Nam; Đài Truyền hình Việt Nam; Viện Hàn lâm khoa học công nghệ Việt Nam.</w:t>
      </w:r>
    </w:p>
  </w:footnote>
  <w:footnote w:id="8">
    <w:p w:rsidR="00F350F6" w:rsidRPr="00F350F6" w:rsidRDefault="00F350F6">
      <w:pPr>
        <w:pStyle w:val="FootnoteText"/>
        <w:rPr>
          <w:lang w:val="en-US"/>
        </w:rPr>
      </w:pPr>
      <w:r>
        <w:rPr>
          <w:rStyle w:val="FootnoteReference"/>
        </w:rPr>
        <w:footnoteRef/>
      </w:r>
      <w:r>
        <w:t xml:space="preserve"> </w:t>
      </w:r>
      <w:r>
        <w:rPr>
          <w:lang w:val="en-US"/>
        </w:rPr>
        <w:t>Chưa tính số liệu thống kê của tỉnh Quảng Ngãi.</w:t>
      </w:r>
    </w:p>
  </w:footnote>
  <w:footnote w:id="9">
    <w:p w:rsidR="00137F51" w:rsidRPr="00137F51" w:rsidRDefault="00137F51">
      <w:pPr>
        <w:pStyle w:val="FootnoteText"/>
        <w:rPr>
          <w:lang w:val="en-US"/>
        </w:rPr>
      </w:pPr>
      <w:r>
        <w:rPr>
          <w:rStyle w:val="FootnoteReference"/>
        </w:rPr>
        <w:footnoteRef/>
      </w:r>
      <w:r>
        <w:t xml:space="preserve"> </w:t>
      </w:r>
      <w:r w:rsidR="002E4061">
        <w:rPr>
          <w:lang w:val="en-US"/>
        </w:rPr>
        <w:t>Chưa có thống kê của Ủy ban Dân tộc; Thanh tra Chính phủ; Thông tấn xã Việt Nam; Đài Truyền hình Việt Nam; Viện Hàn lâm khoa học công nghệ Việt Nam.</w:t>
      </w:r>
    </w:p>
  </w:footnote>
  <w:footnote w:id="10">
    <w:p w:rsidR="00A75D73" w:rsidRDefault="00A75D73" w:rsidP="00A75D73">
      <w:pPr>
        <w:pStyle w:val="FootnoteText"/>
      </w:pPr>
      <w:r>
        <w:rPr>
          <w:rStyle w:val="FootnoteReference"/>
        </w:rPr>
        <w:footnoteRef/>
      </w:r>
      <w:r>
        <w:t xml:space="preserve"> </w:t>
      </w:r>
      <w:r>
        <w:t>Quyết định số 2182/QĐ-BTP ngày 08/9/2023 của Bộ trưởng Bộ Tư pháp.</w:t>
      </w:r>
    </w:p>
  </w:footnote>
  <w:footnote w:id="11">
    <w:p w:rsidR="000F7645" w:rsidRPr="000F7645" w:rsidRDefault="000F7645">
      <w:pPr>
        <w:pStyle w:val="FootnoteText"/>
        <w:rPr>
          <w:lang w:val="en-US"/>
        </w:rPr>
      </w:pPr>
      <w:r>
        <w:rPr>
          <w:rStyle w:val="FootnoteReference"/>
        </w:rPr>
        <w:footnoteRef/>
      </w:r>
      <w:r>
        <w:t xml:space="preserve"> </w:t>
      </w:r>
      <w:r w:rsidRPr="000F7645">
        <w:t>Bộ Văn hóa, Thể thao và Du lịch; Bộ Khoa học và Công nghệ; Bộ Thông tin và Truyền thông; Bộ Giáo dục và Đào tạo; Bộ Y tế; Bộ Tài chính; Bộ Kế hoạch và Đầu tư; Ngân hàng Nhà nước; Bộ Xây dựng; Bộ Giao thông vận tải; Bộ Tài nguyên và Môi trường; Bộ Quốc phòng; Bộ Ngoại giao; Bộ Tư pháp.</w:t>
      </w:r>
    </w:p>
  </w:footnote>
  <w:footnote w:id="12">
    <w:p w:rsidR="00D97957" w:rsidRPr="002441C7" w:rsidRDefault="00D97957" w:rsidP="00D97957">
      <w:pPr>
        <w:pStyle w:val="FootnoteText"/>
        <w:rPr>
          <w:lang w:val="en-US"/>
        </w:rPr>
      </w:pPr>
      <w:r>
        <w:rPr>
          <w:rStyle w:val="FootnoteReference"/>
        </w:rPr>
        <w:footnoteRef/>
      </w:r>
      <w:r>
        <w:t xml:space="preserve"> </w:t>
      </w:r>
      <w:r w:rsidR="00592246">
        <w:rPr>
          <w:lang w:val="en-US"/>
        </w:rPr>
        <w:t>Chưa có thống kê của Ủy ban Dân tộc; Thanh tra Chính phủ; Thông tấn xã Việt Nam; Đài Truyền hình Việt Nam; Viện Hàn lâm khoa học công nghệ Việt Nam.</w:t>
      </w:r>
    </w:p>
  </w:footnote>
  <w:footnote w:id="13">
    <w:p w:rsidR="005E59BC" w:rsidRPr="008A161F" w:rsidRDefault="005E59BC">
      <w:pPr>
        <w:pStyle w:val="FootnoteText"/>
        <w:rPr>
          <w:lang w:val="en-US"/>
        </w:rPr>
      </w:pPr>
      <w:r>
        <w:rPr>
          <w:rStyle w:val="FootnoteReference"/>
        </w:rPr>
        <w:footnoteRef/>
      </w:r>
      <w:r>
        <w:t xml:space="preserve"> </w:t>
      </w:r>
      <w:r w:rsidRPr="005E59BC">
        <w:t>Quyết định số 932/QĐ-TTg ngày 06/8/2023 của Thủ tướng Chính phủ</w:t>
      </w:r>
      <w:r w:rsidR="008A161F">
        <w:rPr>
          <w:lang w:val="en-US"/>
        </w:rPr>
        <w:t>.</w:t>
      </w:r>
    </w:p>
  </w:footnote>
  <w:footnote w:id="14">
    <w:p w:rsidR="006277C1" w:rsidRPr="006277C1" w:rsidRDefault="006277C1">
      <w:pPr>
        <w:pStyle w:val="FootnoteText"/>
        <w:rPr>
          <w:lang w:val="en-US"/>
        </w:rPr>
      </w:pPr>
      <w:r>
        <w:rPr>
          <w:rStyle w:val="FootnoteReference"/>
        </w:rPr>
        <w:footnoteRef/>
      </w:r>
      <w:r>
        <w:t xml:space="preserve"> </w:t>
      </w:r>
      <w:r>
        <w:rPr>
          <w:lang w:val="en-US"/>
        </w:rPr>
        <w:t>Gồm</w:t>
      </w:r>
      <w:r w:rsidRPr="006277C1">
        <w:t xml:space="preserve"> các Bộ: Giao thông vận tải</w:t>
      </w:r>
      <w:r>
        <w:rPr>
          <w:lang w:val="en-US"/>
        </w:rPr>
        <w:t>;</w:t>
      </w:r>
      <w:r w:rsidRPr="006277C1">
        <w:t xml:space="preserve"> Nông nghiệp và Phát triển nông thôn; Văn hóa, Thể thao và Du lịch; Tài chính; Tư pháp; Văn phòng Chính phủ;</w:t>
      </w:r>
      <w:r>
        <w:rPr>
          <w:lang w:val="en-US"/>
        </w:rPr>
        <w:t xml:space="preserve"> </w:t>
      </w:r>
      <w:r>
        <w:t>Giáo dục và Đào tạo</w:t>
      </w:r>
      <w:r>
        <w:rPr>
          <w:lang w:val="en-US"/>
        </w:rPr>
        <w:t>;</w:t>
      </w:r>
      <w:r>
        <w:t xml:space="preserve"> Kế hoạch và Đầu tư</w:t>
      </w:r>
      <w:r>
        <w:rPr>
          <w:lang w:val="en-US"/>
        </w:rPr>
        <w:t>;</w:t>
      </w:r>
      <w:r>
        <w:t xml:space="preserve"> Khoa học và Công nghệ</w:t>
      </w:r>
      <w:r>
        <w:rPr>
          <w:lang w:val="en-US"/>
        </w:rPr>
        <w:t>;</w:t>
      </w:r>
      <w:r>
        <w:t xml:space="preserve"> Y tế</w:t>
      </w:r>
      <w:r>
        <w:rPr>
          <w:lang w:val="en-US"/>
        </w:rPr>
        <w:t>;</w:t>
      </w:r>
      <w:r w:rsidRPr="006277C1">
        <w:t xml:space="preserve"> các địa phương: Hà Nội, Bắc Giang, Yên Bái, Thanh Hóa</w:t>
      </w:r>
      <w:r>
        <w:rPr>
          <w:lang w:val="en-US"/>
        </w:rPr>
        <w:t xml:space="preserve">, </w:t>
      </w:r>
      <w:r>
        <w:t>Bà Rịa - Vũng Tàu, Bình Phước, Cao Bằng, Đắk Nông, Đồng Nai, Đồng Tháp, Hà Nội, Hà Tĩnh, Hải Dương, Ninh Bình, Ninh Thuận, Quảng Ngãi, Trà Vinh và Tuyên Quang.</w:t>
      </w:r>
    </w:p>
  </w:footnote>
  <w:footnote w:id="15">
    <w:p w:rsidR="0072192B" w:rsidRPr="0072192B" w:rsidRDefault="0072192B">
      <w:pPr>
        <w:pStyle w:val="FootnoteText"/>
        <w:rPr>
          <w:lang w:val="en-US"/>
        </w:rPr>
      </w:pPr>
      <w:r>
        <w:rPr>
          <w:rStyle w:val="FootnoteReference"/>
        </w:rPr>
        <w:footnoteRef/>
      </w:r>
      <w:r>
        <w:t xml:space="preserve"> </w:t>
      </w:r>
      <w:r w:rsidRPr="0072192B">
        <w:t>Gồm: 08 Nghị định; 01 Quyết định của Thủ tướng Chính phủ, 19 Thông tư</w:t>
      </w:r>
      <w:r>
        <w:rPr>
          <w:lang w:val="en-US"/>
        </w:rPr>
        <w:t>.</w:t>
      </w:r>
    </w:p>
  </w:footnote>
  <w:footnote w:id="16">
    <w:p w:rsidR="00D97957" w:rsidRPr="00FC5D15" w:rsidRDefault="00D97957" w:rsidP="00D97957">
      <w:pPr>
        <w:pStyle w:val="FootnoteText"/>
      </w:pPr>
      <w:r>
        <w:rPr>
          <w:rStyle w:val="FootnoteReference"/>
        </w:rPr>
        <w:footnoteRef/>
      </w:r>
      <w:r>
        <w:t xml:space="preserve"> </w:t>
      </w:r>
      <w:r w:rsidRPr="00FC5D15">
        <w:t>Số liệu thống kê từ Cổng dịch vụ công quốc gia.</w:t>
      </w:r>
    </w:p>
  </w:footnote>
  <w:footnote w:id="17">
    <w:p w:rsidR="00223784" w:rsidRPr="00223784" w:rsidRDefault="00223784">
      <w:pPr>
        <w:pStyle w:val="FootnoteText"/>
        <w:rPr>
          <w:lang w:val="en-US"/>
        </w:rPr>
      </w:pPr>
      <w:r>
        <w:rPr>
          <w:rStyle w:val="FootnoteReference"/>
        </w:rPr>
        <w:footnoteRef/>
      </w:r>
      <w:r>
        <w:t xml:space="preserve"> </w:t>
      </w:r>
      <w:r>
        <w:rPr>
          <w:lang w:val="en-US"/>
        </w:rPr>
        <w:t>C</w:t>
      </w:r>
      <w:r w:rsidRPr="00223784">
        <w:t>òn 01 Nghị định của Thanh tra Chính phủ đến nay chưa ban hành</w:t>
      </w:r>
      <w:r>
        <w:rPr>
          <w:lang w:val="en-US"/>
        </w:rPr>
        <w:t xml:space="preserve">; </w:t>
      </w:r>
      <w:r w:rsidRPr="00E119B4">
        <w:t>Bộ Nội vụ đã có Văn bản thẩm định dự thảo Nghị định quy định chức năng, nhiệm vụ, quyền hạn và cơ cấu tổ chức của Thanh tra Chính phủ, đề nghị Thanh tra Chính phủ hoàn thiện, trình Chính phủ theo quy định</w:t>
      </w:r>
      <w:r>
        <w:rPr>
          <w:lang w:val="en-US"/>
        </w:rPr>
        <w:t>.</w:t>
      </w:r>
    </w:p>
  </w:footnote>
  <w:footnote w:id="18">
    <w:p w:rsidR="00A32473" w:rsidRPr="00E119B4" w:rsidRDefault="00A32473" w:rsidP="00983A44">
      <w:pPr>
        <w:pStyle w:val="FootnoteText"/>
      </w:pPr>
      <w:r w:rsidRPr="00E119B4">
        <w:rPr>
          <w:rStyle w:val="FootnoteReference"/>
        </w:rPr>
        <w:footnoteRef/>
      </w:r>
      <w:r w:rsidRPr="00E119B4">
        <w:t xml:space="preserve"> </w:t>
      </w:r>
      <w:r w:rsidRPr="00E119B4">
        <w:t>(1) Bộ Nội vụ; (2) Bộ Giao thông vận tải; (3) Ngân hàng Nhà nước Việt Nam; (4) Bộ Công Thương; (5) Bộ Văn hóa, Thể thao và Du lịch; (6) Bộ Kế hoạch và Đầu tư; (7) Bộ Ngoại giao; (8) Bộ Khoa học và Công nghệ; (9) Ủy ban Dân tộc; (10) Bộ Tài nguyên và Môi trường; (11) Bộ Tư pháp; (12) Bộ Thông tin và Truyền thông; (13) Bộ Tài chính; (14) Văn phòng Chính phủ.</w:t>
      </w:r>
    </w:p>
  </w:footnote>
  <w:footnote w:id="19">
    <w:p w:rsidR="00A32473" w:rsidRPr="008A161F" w:rsidRDefault="00A32473" w:rsidP="00983A44">
      <w:pPr>
        <w:pStyle w:val="FootnoteText"/>
        <w:rPr>
          <w:lang w:val="en-US"/>
        </w:rPr>
      </w:pPr>
      <w:r w:rsidRPr="00E119B4">
        <w:rPr>
          <w:rStyle w:val="FootnoteReference"/>
        </w:rPr>
        <w:footnoteRef/>
      </w:r>
      <w:r w:rsidRPr="00E119B4">
        <w:t xml:space="preserve"> </w:t>
      </w:r>
      <w:r w:rsidRPr="00E119B4">
        <w:t>Bộ Nội vụ; (2) Bộ Giao thông vận tải; (3) Ngân hàng Nhà nước Việt Nam; (4) Bộ Công Thương; (5) Bộ Y tế; (6) Bộ Khoa học và Công nghệ; (7) Bộ Thông tin và Truyền thông; (8) Bộ Văn hóa, Thể thao và Du lịch</w:t>
      </w:r>
      <w:r w:rsidR="008A161F">
        <w:rPr>
          <w:lang w:val="en-US"/>
        </w:rPr>
        <w:t>.</w:t>
      </w:r>
    </w:p>
  </w:footnote>
  <w:footnote w:id="20">
    <w:p w:rsidR="00D97957" w:rsidRPr="00AD3C19" w:rsidRDefault="00D97957" w:rsidP="00D97957">
      <w:pPr>
        <w:pStyle w:val="FootnoteText"/>
        <w:rPr>
          <w:spacing w:val="-2"/>
          <w:lang w:val="en-US"/>
        </w:rPr>
      </w:pPr>
      <w:r w:rsidRPr="00AD3C19">
        <w:rPr>
          <w:rStyle w:val="FootnoteReference"/>
          <w:spacing w:val="-2"/>
        </w:rPr>
        <w:footnoteRef/>
      </w:r>
      <w:r w:rsidRPr="00AD3C19">
        <w:rPr>
          <w:spacing w:val="-2"/>
        </w:rPr>
        <w:t xml:space="preserve"> </w:t>
      </w:r>
      <w:r w:rsidRPr="00AD3C19">
        <w:rPr>
          <w:spacing w:val="-2"/>
        </w:rPr>
        <w:t>Nghị định số 107/2020/NĐ-CP ngày 14/09/2020 sửa đổi, bổ sung một số điều của Nghị định số 24/2014/NĐ-CP ngày 04/4/2014 quy định tổ chức các cơ quan chuyên môn thuộc UBND tỉnh, thành phố trực thuộc Trung ương</w:t>
      </w:r>
      <w:r w:rsidR="00AD3C19">
        <w:rPr>
          <w:spacing w:val="-2"/>
          <w:lang w:val="en-US"/>
        </w:rPr>
        <w:t>.</w:t>
      </w:r>
    </w:p>
  </w:footnote>
  <w:footnote w:id="21">
    <w:p w:rsidR="00D97957" w:rsidRPr="00AD3C19" w:rsidRDefault="00D97957" w:rsidP="00D97957">
      <w:pPr>
        <w:pStyle w:val="FootnoteText"/>
        <w:rPr>
          <w:lang w:val="en-US"/>
        </w:rPr>
      </w:pPr>
      <w:r>
        <w:rPr>
          <w:rStyle w:val="FootnoteReference"/>
        </w:rPr>
        <w:footnoteRef/>
      </w:r>
      <w:r>
        <w:t xml:space="preserve"> </w:t>
      </w:r>
      <w:r w:rsidRPr="00A73BF5">
        <w:t>Nghị định số 108/2020/NĐ-CP ngày 14/09/2020 sửa đổi, bổ sung một số điều của Nghị định số 37/2014/NĐ-CP ngày 05/5/2014 của Chính phủ quy định tổ chức các cơ quan chuyên môn thuộc Ủy ban nhân dân huyện, quận, thị xã, thành phố thuộc tỉnh, thành phố trực thuộc Trung ương</w:t>
      </w:r>
      <w:r w:rsidR="00AD3C19">
        <w:rPr>
          <w:lang w:val="en-US"/>
        </w:rPr>
        <w:t>.</w:t>
      </w:r>
    </w:p>
  </w:footnote>
  <w:footnote w:id="22">
    <w:p w:rsidR="00FD066F" w:rsidRDefault="00FD066F" w:rsidP="00FD066F">
      <w:pPr>
        <w:pStyle w:val="FootnoteText"/>
      </w:pPr>
      <w:r>
        <w:rPr>
          <w:rStyle w:val="FootnoteReference"/>
        </w:rPr>
        <w:footnoteRef/>
      </w:r>
      <w:r>
        <w:t xml:space="preserve"> </w:t>
      </w:r>
      <w:r w:rsidR="00556FA4" w:rsidRPr="00556FA4">
        <w:t>Theo Công văn số 9348/BTC-ĐT ngày 31/8/2023.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2F34" w:rsidRDefault="009F769A">
    <w:pPr>
      <w:pStyle w:val="Header"/>
      <w:jc w:val="center"/>
    </w:pPr>
    <w:r>
      <w:fldChar w:fldCharType="begin"/>
    </w:r>
    <w:r>
      <w:instrText xml:space="preserve"> PAGE   \* MERGEFORMAT </w:instrText>
    </w:r>
    <w:r>
      <w:fldChar w:fldCharType="separate"/>
    </w:r>
    <w:r w:rsidR="006B2BA2">
      <w:rPr>
        <w:noProof/>
      </w:rPr>
      <w:t>18</w:t>
    </w:r>
    <w:r>
      <w:rPr>
        <w:noProof/>
      </w:rPr>
      <w:fldChar w:fldCharType="end"/>
    </w:r>
  </w:p>
  <w:p w:rsidR="00772F34" w:rsidRDefault="00772F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A5C46"/>
    <w:multiLevelType w:val="hybridMultilevel"/>
    <w:tmpl w:val="9BF0F2EC"/>
    <w:lvl w:ilvl="0" w:tplc="5E5084D6">
      <w:start w:val="1"/>
      <w:numFmt w:val="bullet"/>
      <w:lvlText w:val="-"/>
      <w:lvlJc w:val="left"/>
      <w:pPr>
        <w:ind w:left="1440" w:hanging="360"/>
      </w:pPr>
      <w:rPr>
        <w:rFonts w:ascii="Sitka Small" w:hAnsi="Sitka Smal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AB04B6D"/>
    <w:multiLevelType w:val="hybridMultilevel"/>
    <w:tmpl w:val="8966A5F8"/>
    <w:lvl w:ilvl="0" w:tplc="3224F52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5081FCA"/>
    <w:multiLevelType w:val="hybridMultilevel"/>
    <w:tmpl w:val="4F6E88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6EE1495"/>
    <w:multiLevelType w:val="hybridMultilevel"/>
    <w:tmpl w:val="697085A4"/>
    <w:lvl w:ilvl="0" w:tplc="17CC6AB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96A6120"/>
    <w:multiLevelType w:val="hybridMultilevel"/>
    <w:tmpl w:val="63C64068"/>
    <w:lvl w:ilvl="0" w:tplc="AEA6AE90">
      <w:start w:val="3"/>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CA708EA"/>
    <w:multiLevelType w:val="multilevel"/>
    <w:tmpl w:val="62A26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2572BD"/>
    <w:multiLevelType w:val="hybridMultilevel"/>
    <w:tmpl w:val="D48CA3D0"/>
    <w:lvl w:ilvl="0" w:tplc="1FD8F7BE">
      <w:start w:val="2"/>
      <w:numFmt w:val="bullet"/>
      <w:lvlText w:val="-"/>
      <w:lvlJc w:val="left"/>
      <w:pPr>
        <w:ind w:left="922" w:hanging="360"/>
      </w:pPr>
      <w:rPr>
        <w:rFonts w:ascii="Times New Roman" w:eastAsia="Times New Roman" w:hAnsi="Times New Roman" w:cs="Times New Roman"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7" w15:restartNumberingAfterBreak="0">
    <w:nsid w:val="41A46974"/>
    <w:multiLevelType w:val="hybridMultilevel"/>
    <w:tmpl w:val="A47247D2"/>
    <w:lvl w:ilvl="0" w:tplc="65EEC9A6">
      <w:numFmt w:val="bullet"/>
      <w:lvlText w:val="-"/>
      <w:lvlJc w:val="left"/>
      <w:pPr>
        <w:ind w:left="927" w:hanging="360"/>
      </w:pPr>
      <w:rPr>
        <w:rFonts w:ascii="Times New Roman" w:eastAsia="SimSu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BBE760B"/>
    <w:multiLevelType w:val="hybridMultilevel"/>
    <w:tmpl w:val="EADED480"/>
    <w:lvl w:ilvl="0" w:tplc="7B5C0764">
      <w:start w:val="1"/>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C88544E"/>
    <w:multiLevelType w:val="hybridMultilevel"/>
    <w:tmpl w:val="2E18B21E"/>
    <w:lvl w:ilvl="0" w:tplc="2C284F1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1561336"/>
    <w:multiLevelType w:val="hybridMultilevel"/>
    <w:tmpl w:val="4F4ED5D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542F52B7"/>
    <w:multiLevelType w:val="hybridMultilevel"/>
    <w:tmpl w:val="EF926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D746487"/>
    <w:multiLevelType w:val="hybridMultilevel"/>
    <w:tmpl w:val="5A562C9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61ED1E56"/>
    <w:multiLevelType w:val="hybridMultilevel"/>
    <w:tmpl w:val="AAA2899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72020812"/>
    <w:multiLevelType w:val="hybridMultilevel"/>
    <w:tmpl w:val="844A6C6E"/>
    <w:lvl w:ilvl="0" w:tplc="940ACC2E">
      <w:start w:val="1"/>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959723655">
    <w:abstractNumId w:val="14"/>
  </w:num>
  <w:num w:numId="2" w16cid:durableId="497160327">
    <w:abstractNumId w:val="8"/>
  </w:num>
  <w:num w:numId="3" w16cid:durableId="1262883218">
    <w:abstractNumId w:val="4"/>
  </w:num>
  <w:num w:numId="4" w16cid:durableId="1919289487">
    <w:abstractNumId w:val="9"/>
  </w:num>
  <w:num w:numId="5" w16cid:durableId="842624722">
    <w:abstractNumId w:val="3"/>
  </w:num>
  <w:num w:numId="6" w16cid:durableId="894314094">
    <w:abstractNumId w:val="7"/>
  </w:num>
  <w:num w:numId="7" w16cid:durableId="1677878553">
    <w:abstractNumId w:val="5"/>
  </w:num>
  <w:num w:numId="8" w16cid:durableId="2018068499">
    <w:abstractNumId w:val="11"/>
  </w:num>
  <w:num w:numId="9" w16cid:durableId="1230920691">
    <w:abstractNumId w:val="1"/>
  </w:num>
  <w:num w:numId="10" w16cid:durableId="2073850743">
    <w:abstractNumId w:val="6"/>
  </w:num>
  <w:num w:numId="11" w16cid:durableId="1524131853">
    <w:abstractNumId w:val="0"/>
  </w:num>
  <w:num w:numId="12" w16cid:durableId="1238977273">
    <w:abstractNumId w:val="10"/>
  </w:num>
  <w:num w:numId="13" w16cid:durableId="1366101918">
    <w:abstractNumId w:val="13"/>
  </w:num>
  <w:num w:numId="14" w16cid:durableId="436144619">
    <w:abstractNumId w:val="2"/>
  </w:num>
  <w:num w:numId="15" w16cid:durableId="109342915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 Scott">
    <w15:presenceInfo w15:providerId="None" w15:userId="John Sco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57"/>
    <w:rsid w:val="00021FB3"/>
    <w:rsid w:val="000303BD"/>
    <w:rsid w:val="000305AE"/>
    <w:rsid w:val="00031815"/>
    <w:rsid w:val="00036B20"/>
    <w:rsid w:val="000671D4"/>
    <w:rsid w:val="00082713"/>
    <w:rsid w:val="000830ED"/>
    <w:rsid w:val="00085EA0"/>
    <w:rsid w:val="00094B64"/>
    <w:rsid w:val="000A5F2D"/>
    <w:rsid w:val="000C17BA"/>
    <w:rsid w:val="000D0599"/>
    <w:rsid w:val="000D3590"/>
    <w:rsid w:val="000E6760"/>
    <w:rsid w:val="000F068E"/>
    <w:rsid w:val="000F6CF4"/>
    <w:rsid w:val="000F7645"/>
    <w:rsid w:val="0010289D"/>
    <w:rsid w:val="00111371"/>
    <w:rsid w:val="0011619F"/>
    <w:rsid w:val="00123720"/>
    <w:rsid w:val="00127AB9"/>
    <w:rsid w:val="00133599"/>
    <w:rsid w:val="00137F51"/>
    <w:rsid w:val="0014111B"/>
    <w:rsid w:val="001441FD"/>
    <w:rsid w:val="00144BFA"/>
    <w:rsid w:val="00146F2D"/>
    <w:rsid w:val="00150D82"/>
    <w:rsid w:val="00151F34"/>
    <w:rsid w:val="00155BFB"/>
    <w:rsid w:val="0015758B"/>
    <w:rsid w:val="00162B88"/>
    <w:rsid w:val="00181152"/>
    <w:rsid w:val="001B14FB"/>
    <w:rsid w:val="001B330E"/>
    <w:rsid w:val="001D1348"/>
    <w:rsid w:val="001D21B2"/>
    <w:rsid w:val="001D33AC"/>
    <w:rsid w:val="001E26A4"/>
    <w:rsid w:val="001E701E"/>
    <w:rsid w:val="001E7B0D"/>
    <w:rsid w:val="001F06D0"/>
    <w:rsid w:val="002004A4"/>
    <w:rsid w:val="00222D0A"/>
    <w:rsid w:val="00223784"/>
    <w:rsid w:val="00225F6D"/>
    <w:rsid w:val="00234199"/>
    <w:rsid w:val="002503AA"/>
    <w:rsid w:val="002518A3"/>
    <w:rsid w:val="002531F2"/>
    <w:rsid w:val="00263DC0"/>
    <w:rsid w:val="0027055B"/>
    <w:rsid w:val="00274C4B"/>
    <w:rsid w:val="002945D3"/>
    <w:rsid w:val="002A0A92"/>
    <w:rsid w:val="002A15EC"/>
    <w:rsid w:val="002B7BF6"/>
    <w:rsid w:val="002E4061"/>
    <w:rsid w:val="002E50D4"/>
    <w:rsid w:val="002E6D00"/>
    <w:rsid w:val="002F72B6"/>
    <w:rsid w:val="0030148E"/>
    <w:rsid w:val="00301FF8"/>
    <w:rsid w:val="00302506"/>
    <w:rsid w:val="00333EFF"/>
    <w:rsid w:val="003370F9"/>
    <w:rsid w:val="003563D7"/>
    <w:rsid w:val="00371A46"/>
    <w:rsid w:val="00376878"/>
    <w:rsid w:val="00386A0C"/>
    <w:rsid w:val="0039186C"/>
    <w:rsid w:val="003C3AD9"/>
    <w:rsid w:val="003C6CA6"/>
    <w:rsid w:val="003D4040"/>
    <w:rsid w:val="003D6B83"/>
    <w:rsid w:val="003D7174"/>
    <w:rsid w:val="003E5767"/>
    <w:rsid w:val="003F021D"/>
    <w:rsid w:val="003F18A3"/>
    <w:rsid w:val="003F604A"/>
    <w:rsid w:val="003F7046"/>
    <w:rsid w:val="003F760F"/>
    <w:rsid w:val="004570F1"/>
    <w:rsid w:val="00460F9D"/>
    <w:rsid w:val="004820B7"/>
    <w:rsid w:val="00493062"/>
    <w:rsid w:val="004933A4"/>
    <w:rsid w:val="004B0C71"/>
    <w:rsid w:val="004B1A3D"/>
    <w:rsid w:val="004B3C12"/>
    <w:rsid w:val="004B7996"/>
    <w:rsid w:val="004C1F9A"/>
    <w:rsid w:val="004D605E"/>
    <w:rsid w:val="004E13FB"/>
    <w:rsid w:val="004F295C"/>
    <w:rsid w:val="004F7B78"/>
    <w:rsid w:val="00500E59"/>
    <w:rsid w:val="00502E65"/>
    <w:rsid w:val="00504E9A"/>
    <w:rsid w:val="005068A5"/>
    <w:rsid w:val="00513E1D"/>
    <w:rsid w:val="00525F57"/>
    <w:rsid w:val="005422E4"/>
    <w:rsid w:val="00543740"/>
    <w:rsid w:val="005446A3"/>
    <w:rsid w:val="005471BB"/>
    <w:rsid w:val="00555A1C"/>
    <w:rsid w:val="005568E0"/>
    <w:rsid w:val="00556FA4"/>
    <w:rsid w:val="00564A78"/>
    <w:rsid w:val="005758CA"/>
    <w:rsid w:val="005817A1"/>
    <w:rsid w:val="00585FAE"/>
    <w:rsid w:val="00587759"/>
    <w:rsid w:val="00592246"/>
    <w:rsid w:val="005958B9"/>
    <w:rsid w:val="00596B8A"/>
    <w:rsid w:val="005B205D"/>
    <w:rsid w:val="005B2781"/>
    <w:rsid w:val="005D7714"/>
    <w:rsid w:val="005E59BC"/>
    <w:rsid w:val="005E7A25"/>
    <w:rsid w:val="005F0F57"/>
    <w:rsid w:val="00605E1B"/>
    <w:rsid w:val="0061046D"/>
    <w:rsid w:val="00612A1A"/>
    <w:rsid w:val="006178EF"/>
    <w:rsid w:val="00625CCF"/>
    <w:rsid w:val="006277C1"/>
    <w:rsid w:val="00627E9D"/>
    <w:rsid w:val="00637549"/>
    <w:rsid w:val="00643D55"/>
    <w:rsid w:val="00686473"/>
    <w:rsid w:val="006900AA"/>
    <w:rsid w:val="0069047A"/>
    <w:rsid w:val="006A288A"/>
    <w:rsid w:val="006B28CD"/>
    <w:rsid w:val="006B2BA2"/>
    <w:rsid w:val="006F1B35"/>
    <w:rsid w:val="006F7241"/>
    <w:rsid w:val="00702DBC"/>
    <w:rsid w:val="0072192B"/>
    <w:rsid w:val="0072326B"/>
    <w:rsid w:val="007335E2"/>
    <w:rsid w:val="00734980"/>
    <w:rsid w:val="00737944"/>
    <w:rsid w:val="007441C2"/>
    <w:rsid w:val="00752812"/>
    <w:rsid w:val="0075457F"/>
    <w:rsid w:val="00772F34"/>
    <w:rsid w:val="00790A0F"/>
    <w:rsid w:val="00794EC0"/>
    <w:rsid w:val="007B37F2"/>
    <w:rsid w:val="007D1D17"/>
    <w:rsid w:val="007D40B4"/>
    <w:rsid w:val="007E42C7"/>
    <w:rsid w:val="007E4DFD"/>
    <w:rsid w:val="008131E2"/>
    <w:rsid w:val="00825F2C"/>
    <w:rsid w:val="00831139"/>
    <w:rsid w:val="00833D9F"/>
    <w:rsid w:val="0084130B"/>
    <w:rsid w:val="008421CD"/>
    <w:rsid w:val="00847F0E"/>
    <w:rsid w:val="00850819"/>
    <w:rsid w:val="00856512"/>
    <w:rsid w:val="00870EDC"/>
    <w:rsid w:val="00892ABE"/>
    <w:rsid w:val="0089402D"/>
    <w:rsid w:val="008A161F"/>
    <w:rsid w:val="008A65A2"/>
    <w:rsid w:val="008B1084"/>
    <w:rsid w:val="008B2C18"/>
    <w:rsid w:val="008B6962"/>
    <w:rsid w:val="008C2B2C"/>
    <w:rsid w:val="008D2133"/>
    <w:rsid w:val="008D58AE"/>
    <w:rsid w:val="008E3E0F"/>
    <w:rsid w:val="008E3F45"/>
    <w:rsid w:val="008E5C21"/>
    <w:rsid w:val="00900D93"/>
    <w:rsid w:val="00902A7E"/>
    <w:rsid w:val="009135EA"/>
    <w:rsid w:val="00923A30"/>
    <w:rsid w:val="00930C83"/>
    <w:rsid w:val="0094270F"/>
    <w:rsid w:val="0095375B"/>
    <w:rsid w:val="00961C00"/>
    <w:rsid w:val="009645C2"/>
    <w:rsid w:val="009733B6"/>
    <w:rsid w:val="00983A44"/>
    <w:rsid w:val="009A0362"/>
    <w:rsid w:val="009B5DDC"/>
    <w:rsid w:val="009B78FF"/>
    <w:rsid w:val="009C257F"/>
    <w:rsid w:val="009E00E9"/>
    <w:rsid w:val="009E5F30"/>
    <w:rsid w:val="009F063E"/>
    <w:rsid w:val="009F1D03"/>
    <w:rsid w:val="009F4677"/>
    <w:rsid w:val="009F769A"/>
    <w:rsid w:val="00A02139"/>
    <w:rsid w:val="00A04BAD"/>
    <w:rsid w:val="00A073B6"/>
    <w:rsid w:val="00A204CB"/>
    <w:rsid w:val="00A306EC"/>
    <w:rsid w:val="00A32473"/>
    <w:rsid w:val="00A53F9C"/>
    <w:rsid w:val="00A56D08"/>
    <w:rsid w:val="00A60167"/>
    <w:rsid w:val="00A60668"/>
    <w:rsid w:val="00A75D73"/>
    <w:rsid w:val="00A81B1B"/>
    <w:rsid w:val="00A847B4"/>
    <w:rsid w:val="00A84AF7"/>
    <w:rsid w:val="00A96470"/>
    <w:rsid w:val="00AB023F"/>
    <w:rsid w:val="00AB4FE1"/>
    <w:rsid w:val="00AD3437"/>
    <w:rsid w:val="00AD3C19"/>
    <w:rsid w:val="00AE292E"/>
    <w:rsid w:val="00B079F4"/>
    <w:rsid w:val="00B13DD6"/>
    <w:rsid w:val="00B2083D"/>
    <w:rsid w:val="00B27D66"/>
    <w:rsid w:val="00B34477"/>
    <w:rsid w:val="00B36CC3"/>
    <w:rsid w:val="00B4577D"/>
    <w:rsid w:val="00B51F34"/>
    <w:rsid w:val="00B5286D"/>
    <w:rsid w:val="00B65CB9"/>
    <w:rsid w:val="00B67AE0"/>
    <w:rsid w:val="00B87D00"/>
    <w:rsid w:val="00B97A33"/>
    <w:rsid w:val="00BA0BDA"/>
    <w:rsid w:val="00BB259B"/>
    <w:rsid w:val="00BC479F"/>
    <w:rsid w:val="00BC621A"/>
    <w:rsid w:val="00BC7D45"/>
    <w:rsid w:val="00BE1B0B"/>
    <w:rsid w:val="00BE4737"/>
    <w:rsid w:val="00BF2112"/>
    <w:rsid w:val="00BF4221"/>
    <w:rsid w:val="00C00D8B"/>
    <w:rsid w:val="00C12A32"/>
    <w:rsid w:val="00C35BF2"/>
    <w:rsid w:val="00C462C8"/>
    <w:rsid w:val="00C50EC8"/>
    <w:rsid w:val="00C52FF4"/>
    <w:rsid w:val="00C55009"/>
    <w:rsid w:val="00C55661"/>
    <w:rsid w:val="00C6443B"/>
    <w:rsid w:val="00C9481A"/>
    <w:rsid w:val="00CA342B"/>
    <w:rsid w:val="00CA6F86"/>
    <w:rsid w:val="00CB1DD1"/>
    <w:rsid w:val="00CB24DA"/>
    <w:rsid w:val="00CB6974"/>
    <w:rsid w:val="00CB798F"/>
    <w:rsid w:val="00CC2BC9"/>
    <w:rsid w:val="00CE261A"/>
    <w:rsid w:val="00CE6D85"/>
    <w:rsid w:val="00CF0EDE"/>
    <w:rsid w:val="00CF1773"/>
    <w:rsid w:val="00CF4255"/>
    <w:rsid w:val="00CF48F5"/>
    <w:rsid w:val="00D15DF6"/>
    <w:rsid w:val="00D25E97"/>
    <w:rsid w:val="00D316F2"/>
    <w:rsid w:val="00D400D2"/>
    <w:rsid w:val="00D51278"/>
    <w:rsid w:val="00D72E73"/>
    <w:rsid w:val="00D75C90"/>
    <w:rsid w:val="00D77C95"/>
    <w:rsid w:val="00D81B68"/>
    <w:rsid w:val="00D973C4"/>
    <w:rsid w:val="00D97957"/>
    <w:rsid w:val="00DA0454"/>
    <w:rsid w:val="00DB2849"/>
    <w:rsid w:val="00DB480E"/>
    <w:rsid w:val="00DC1DA3"/>
    <w:rsid w:val="00DC214F"/>
    <w:rsid w:val="00DC7D19"/>
    <w:rsid w:val="00DC7E7E"/>
    <w:rsid w:val="00DD0A57"/>
    <w:rsid w:val="00E01410"/>
    <w:rsid w:val="00E031C4"/>
    <w:rsid w:val="00E176EB"/>
    <w:rsid w:val="00E21017"/>
    <w:rsid w:val="00E228FD"/>
    <w:rsid w:val="00E24902"/>
    <w:rsid w:val="00E366A3"/>
    <w:rsid w:val="00E661B7"/>
    <w:rsid w:val="00E66DF2"/>
    <w:rsid w:val="00E860B5"/>
    <w:rsid w:val="00E8714D"/>
    <w:rsid w:val="00E92DAB"/>
    <w:rsid w:val="00EA379F"/>
    <w:rsid w:val="00EB0B00"/>
    <w:rsid w:val="00EC6BC5"/>
    <w:rsid w:val="00ED3529"/>
    <w:rsid w:val="00ED356D"/>
    <w:rsid w:val="00ED7CDC"/>
    <w:rsid w:val="00EE1AB6"/>
    <w:rsid w:val="00EF479F"/>
    <w:rsid w:val="00F14F35"/>
    <w:rsid w:val="00F17CBB"/>
    <w:rsid w:val="00F2167E"/>
    <w:rsid w:val="00F22D95"/>
    <w:rsid w:val="00F251B2"/>
    <w:rsid w:val="00F350F6"/>
    <w:rsid w:val="00F41321"/>
    <w:rsid w:val="00F42065"/>
    <w:rsid w:val="00F46F11"/>
    <w:rsid w:val="00F6094B"/>
    <w:rsid w:val="00F61AD7"/>
    <w:rsid w:val="00F61B00"/>
    <w:rsid w:val="00F62CD9"/>
    <w:rsid w:val="00F75460"/>
    <w:rsid w:val="00F8342F"/>
    <w:rsid w:val="00F90780"/>
    <w:rsid w:val="00FA231E"/>
    <w:rsid w:val="00FB2F4E"/>
    <w:rsid w:val="00FC0E41"/>
    <w:rsid w:val="00FC3188"/>
    <w:rsid w:val="00FC5C8F"/>
    <w:rsid w:val="00FD03C5"/>
    <w:rsid w:val="00FD066F"/>
    <w:rsid w:val="00FD1D78"/>
    <w:rsid w:val="00FE0B37"/>
    <w:rsid w:val="00FE13B2"/>
    <w:rsid w:val="00FE2598"/>
    <w:rsid w:val="00FE7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43F27"/>
  <w15:docId w15:val="{67211E91-396D-4148-B047-5754E37B9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97957"/>
    <w:pPr>
      <w:spacing w:before="100" w:beforeAutospacing="1" w:after="100" w:afterAutospacing="1" w:line="240" w:lineRule="auto"/>
      <w:outlineLvl w:val="0"/>
    </w:pPr>
    <w:rPr>
      <w:rFonts w:eastAsia="Times New Roman" w:cs="Times New Roman"/>
      <w:b/>
      <w:bCs/>
      <w:kern w:val="36"/>
      <w:sz w:val="48"/>
      <w:szCs w:val="48"/>
      <w:lang w:val="vi-VN"/>
    </w:rPr>
  </w:style>
  <w:style w:type="paragraph" w:styleId="Heading2">
    <w:name w:val="heading 2"/>
    <w:basedOn w:val="Normal"/>
    <w:next w:val="Normal"/>
    <w:link w:val="Heading2Char"/>
    <w:uiPriority w:val="9"/>
    <w:unhideWhenUsed/>
    <w:qFormat/>
    <w:rsid w:val="00D97957"/>
    <w:pPr>
      <w:keepNext/>
      <w:spacing w:before="240" w:after="60" w:line="240" w:lineRule="auto"/>
      <w:jc w:val="both"/>
      <w:outlineLvl w:val="1"/>
    </w:pPr>
    <w:rPr>
      <w:rFonts w:ascii="Cambria" w:eastAsia="Times New Roman" w:hAnsi="Cambria" w:cs="Times New Roman"/>
      <w:b/>
      <w:bCs/>
      <w:i/>
      <w:iCs/>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957"/>
    <w:rPr>
      <w:rFonts w:eastAsia="Times New Roman" w:cs="Times New Roman"/>
      <w:b/>
      <w:bCs/>
      <w:kern w:val="36"/>
      <w:sz w:val="48"/>
      <w:szCs w:val="48"/>
      <w:lang w:val="vi-VN"/>
    </w:rPr>
  </w:style>
  <w:style w:type="character" w:customStyle="1" w:styleId="Heading2Char">
    <w:name w:val="Heading 2 Char"/>
    <w:basedOn w:val="DefaultParagraphFont"/>
    <w:link w:val="Heading2"/>
    <w:uiPriority w:val="9"/>
    <w:rsid w:val="00D97957"/>
    <w:rPr>
      <w:rFonts w:ascii="Cambria" w:eastAsia="Times New Roman" w:hAnsi="Cambria" w:cs="Times New Roman"/>
      <w:b/>
      <w:bCs/>
      <w:i/>
      <w:iCs/>
      <w:szCs w:val="28"/>
      <w:lang w:val="vi-VN"/>
    </w:rPr>
  </w:style>
  <w:style w:type="numbering" w:customStyle="1" w:styleId="NoList1">
    <w:name w:val="No List1"/>
    <w:next w:val="NoList"/>
    <w:uiPriority w:val="99"/>
    <w:semiHidden/>
    <w:unhideWhenUsed/>
    <w:rsid w:val="00D97957"/>
  </w:style>
  <w:style w:type="paragraph" w:styleId="Footer">
    <w:name w:val="footer"/>
    <w:basedOn w:val="Normal"/>
    <w:link w:val="FooterChar"/>
    <w:uiPriority w:val="99"/>
    <w:unhideWhenUsed/>
    <w:rsid w:val="00D97957"/>
    <w:pPr>
      <w:tabs>
        <w:tab w:val="center" w:pos="4513"/>
        <w:tab w:val="right" w:pos="9026"/>
      </w:tabs>
      <w:spacing w:after="0" w:line="240" w:lineRule="auto"/>
      <w:jc w:val="both"/>
    </w:pPr>
    <w:rPr>
      <w:rFonts w:eastAsia="Arial" w:cs="Times New Roman"/>
      <w:szCs w:val="28"/>
      <w:lang w:val="vi-VN"/>
    </w:rPr>
  </w:style>
  <w:style w:type="character" w:customStyle="1" w:styleId="FooterChar">
    <w:name w:val="Footer Char"/>
    <w:basedOn w:val="DefaultParagraphFont"/>
    <w:link w:val="Footer"/>
    <w:uiPriority w:val="99"/>
    <w:rsid w:val="00D97957"/>
    <w:rPr>
      <w:rFonts w:eastAsia="Arial" w:cs="Times New Roman"/>
      <w:szCs w:val="28"/>
      <w:lang w:val="vi-VN"/>
    </w:rPr>
  </w:style>
  <w:style w:type="character" w:styleId="PageNumber">
    <w:name w:val="page number"/>
    <w:basedOn w:val="DefaultParagraphFont"/>
    <w:rsid w:val="00D97957"/>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fn,footnote text,Footnot"/>
    <w:basedOn w:val="Normal"/>
    <w:link w:val="FootnoteTextChar"/>
    <w:unhideWhenUsed/>
    <w:qFormat/>
    <w:rsid w:val="00D97957"/>
    <w:pPr>
      <w:spacing w:after="0" w:line="240" w:lineRule="auto"/>
      <w:jc w:val="both"/>
    </w:pPr>
    <w:rPr>
      <w:rFonts w:eastAsia="Arial" w:cs="Times New Roman"/>
      <w:sz w:val="20"/>
      <w:szCs w:val="20"/>
      <w:lang w:val="vi-VN"/>
    </w:rPr>
  </w:style>
  <w:style w:type="character" w:customStyle="1" w:styleId="FootnoteTextChar">
    <w:name w:val="Footnote Text Char"/>
    <w:aliases w:val="Footnote Text Char Char Char Char Char Char,Footnote Text Char Char Char Char Char Char Ch Char,Footnote Text Char Char Char Char Char Char Ch Char Char Char Char1,fn Char,footnote text Char,Footnot Char"/>
    <w:basedOn w:val="DefaultParagraphFont"/>
    <w:link w:val="FootnoteText"/>
    <w:qFormat/>
    <w:rsid w:val="00D97957"/>
    <w:rPr>
      <w:rFonts w:eastAsia="Arial" w:cs="Times New Roman"/>
      <w:sz w:val="20"/>
      <w:szCs w:val="20"/>
      <w:lang w:val="vi-VN"/>
    </w:rPr>
  </w:style>
  <w:style w:type="character" w:styleId="FootnoteReference">
    <w:name w:val="footnote reference"/>
    <w:aliases w:val="Footnote,Footnote text,ftref,Footnote text + 13 pt,Ref,de nota al pie,Footnote Text1,BearingPoint,16 Point,Superscript 6 Point,fr,Footnote Text Char Char Char Char Char Char Ch Char Char Char Char Char Char C,Footnote + Arial,10 pt,4_"/>
    <w:link w:val="RefChar"/>
    <w:qFormat/>
    <w:rsid w:val="00D97957"/>
    <w:rPr>
      <w:vertAlign w:val="superscript"/>
    </w:rPr>
  </w:style>
  <w:style w:type="paragraph" w:customStyle="1" w:styleId="DefaultParagraphFontParaCharCharCharCharChar">
    <w:name w:val="Default Paragraph Font Para Char Char Char Char Char"/>
    <w:autoRedefine/>
    <w:rsid w:val="00D97957"/>
    <w:pPr>
      <w:tabs>
        <w:tab w:val="left" w:pos="1152"/>
      </w:tabs>
      <w:spacing w:before="120" w:after="120" w:line="312" w:lineRule="auto"/>
    </w:pPr>
    <w:rPr>
      <w:rFonts w:ascii="Arial" w:eastAsia="Times New Roman" w:hAnsi="Arial" w:cs="Arial"/>
      <w:sz w:val="26"/>
      <w:szCs w:val="26"/>
    </w:rPr>
  </w:style>
  <w:style w:type="paragraph" w:customStyle="1" w:styleId="CharCharCharCharCharCharChar">
    <w:name w:val="Char Char Char Char Char Char Char"/>
    <w:basedOn w:val="Normal"/>
    <w:rsid w:val="00D97957"/>
    <w:pPr>
      <w:spacing w:after="160" w:line="240" w:lineRule="exact"/>
    </w:pPr>
    <w:rPr>
      <w:rFonts w:ascii="Verdana" w:eastAsia="Times New Roman" w:hAnsi="Verdana" w:cs="Times New Roman"/>
      <w:sz w:val="20"/>
      <w:szCs w:val="20"/>
      <w:lang w:val="en-GB"/>
    </w:rPr>
  </w:style>
  <w:style w:type="paragraph" w:styleId="NormalWeb">
    <w:name w:val="Normal (Web)"/>
    <w:basedOn w:val="Normal"/>
    <w:uiPriority w:val="99"/>
    <w:unhideWhenUsed/>
    <w:rsid w:val="00D97957"/>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D97957"/>
  </w:style>
  <w:style w:type="character" w:styleId="Hyperlink">
    <w:name w:val="Hyperlink"/>
    <w:uiPriority w:val="99"/>
    <w:unhideWhenUsed/>
    <w:rsid w:val="00D97957"/>
    <w:rPr>
      <w:color w:val="0000FF"/>
      <w:u w:val="single"/>
    </w:rPr>
  </w:style>
  <w:style w:type="paragraph" w:customStyle="1" w:styleId="CharCharChar">
    <w:name w:val="Char Char Char"/>
    <w:autoRedefine/>
    <w:rsid w:val="00D97957"/>
    <w:pPr>
      <w:tabs>
        <w:tab w:val="left" w:pos="1152"/>
      </w:tabs>
      <w:spacing w:before="120" w:after="120" w:line="312" w:lineRule="auto"/>
    </w:pPr>
    <w:rPr>
      <w:rFonts w:ascii="Arial" w:eastAsia="Times New Roman" w:hAnsi="Arial" w:cs="Arial"/>
      <w:sz w:val="26"/>
      <w:szCs w:val="26"/>
    </w:rPr>
  </w:style>
  <w:style w:type="paragraph" w:customStyle="1" w:styleId="CharCharCharChar">
    <w:name w:val="Char Char Char Char"/>
    <w:basedOn w:val="Normal"/>
    <w:rsid w:val="00D97957"/>
    <w:pPr>
      <w:spacing w:after="160" w:line="240" w:lineRule="exact"/>
    </w:pPr>
    <w:rPr>
      <w:rFonts w:ascii="Arial" w:eastAsia="Times New Roman" w:hAnsi="Arial" w:cs="Arial"/>
      <w:sz w:val="20"/>
      <w:szCs w:val="20"/>
    </w:rPr>
  </w:style>
  <w:style w:type="character" w:customStyle="1" w:styleId="normalchar1">
    <w:name w:val="normal__char1"/>
    <w:rsid w:val="00D97957"/>
    <w:rPr>
      <w:rFonts w:ascii="Times New Roman" w:hAnsi="Times New Roman" w:cs="Times New Roman" w:hint="default"/>
      <w:sz w:val="24"/>
      <w:szCs w:val="24"/>
    </w:rPr>
  </w:style>
  <w:style w:type="paragraph" w:customStyle="1" w:styleId="Char1CharCharCharCharCharCharCharCharCharCharCharCharCharCharCharChar1CharChar">
    <w:name w:val="Char1 Char Char Char Char Char Char Char Char Char Char Char Char Char Char Char Char1 Char Char"/>
    <w:basedOn w:val="Normal"/>
    <w:rsid w:val="00D97957"/>
    <w:pPr>
      <w:widowControl w:val="0"/>
      <w:spacing w:after="0" w:line="240" w:lineRule="auto"/>
      <w:jc w:val="both"/>
    </w:pPr>
    <w:rPr>
      <w:rFonts w:eastAsia="SimSun" w:cs="Times New Roman"/>
      <w:kern w:val="2"/>
      <w:sz w:val="24"/>
      <w:szCs w:val="24"/>
      <w:lang w:eastAsia="zh-CN"/>
    </w:rPr>
  </w:style>
  <w:style w:type="paragraph" w:customStyle="1" w:styleId="Char2CharCharChar">
    <w:name w:val="Char2 Char Char Char"/>
    <w:basedOn w:val="Normal"/>
    <w:rsid w:val="00D97957"/>
    <w:pPr>
      <w:spacing w:after="160" w:line="240" w:lineRule="exact"/>
    </w:pPr>
    <w:rPr>
      <w:rFonts w:ascii="Verdana" w:eastAsia="Times New Roman" w:hAnsi="Verdana" w:cs="Angsana New"/>
      <w:sz w:val="20"/>
      <w:szCs w:val="20"/>
      <w:lang w:val="en-GB"/>
    </w:rPr>
  </w:style>
  <w:style w:type="character" w:styleId="Emphasis">
    <w:name w:val="Emphasis"/>
    <w:uiPriority w:val="20"/>
    <w:qFormat/>
    <w:rsid w:val="00D97957"/>
    <w:rPr>
      <w:i/>
      <w:iCs/>
    </w:rPr>
  </w:style>
  <w:style w:type="character" w:styleId="Strong">
    <w:name w:val="Strong"/>
    <w:uiPriority w:val="22"/>
    <w:qFormat/>
    <w:rsid w:val="00D97957"/>
    <w:rPr>
      <w:b/>
      <w:bCs/>
    </w:rPr>
  </w:style>
  <w:style w:type="paragraph" w:styleId="Header">
    <w:name w:val="header"/>
    <w:basedOn w:val="Normal"/>
    <w:link w:val="HeaderChar"/>
    <w:uiPriority w:val="99"/>
    <w:unhideWhenUsed/>
    <w:rsid w:val="00D97957"/>
    <w:pPr>
      <w:tabs>
        <w:tab w:val="center" w:pos="4680"/>
        <w:tab w:val="right" w:pos="9360"/>
      </w:tabs>
      <w:spacing w:after="0" w:line="240" w:lineRule="auto"/>
      <w:jc w:val="both"/>
    </w:pPr>
    <w:rPr>
      <w:rFonts w:eastAsia="Arial" w:cs="Times New Roman"/>
      <w:szCs w:val="28"/>
      <w:lang w:val="vi-VN"/>
    </w:rPr>
  </w:style>
  <w:style w:type="character" w:customStyle="1" w:styleId="HeaderChar">
    <w:name w:val="Header Char"/>
    <w:basedOn w:val="DefaultParagraphFont"/>
    <w:link w:val="Header"/>
    <w:uiPriority w:val="99"/>
    <w:rsid w:val="00D97957"/>
    <w:rPr>
      <w:rFonts w:eastAsia="Arial" w:cs="Times New Roman"/>
      <w:szCs w:val="28"/>
      <w:lang w:val="vi-VN"/>
    </w:rPr>
  </w:style>
  <w:style w:type="paragraph" w:styleId="BodyTextIndent2">
    <w:name w:val="Body Text Indent 2"/>
    <w:basedOn w:val="Normal"/>
    <w:link w:val="BodyTextIndent2Char"/>
    <w:rsid w:val="00D97957"/>
    <w:pPr>
      <w:tabs>
        <w:tab w:val="num" w:pos="0"/>
      </w:tabs>
      <w:spacing w:before="120" w:after="120" w:line="288" w:lineRule="auto"/>
      <w:ind w:firstLine="748"/>
      <w:jc w:val="both"/>
    </w:pPr>
    <w:rPr>
      <w:rFonts w:eastAsia="Times New Roman" w:cs="Times New Roman"/>
      <w:sz w:val="30"/>
      <w:szCs w:val="30"/>
      <w:lang w:val="vi-VN"/>
    </w:rPr>
  </w:style>
  <w:style w:type="character" w:customStyle="1" w:styleId="BodyTextIndent2Char">
    <w:name w:val="Body Text Indent 2 Char"/>
    <w:basedOn w:val="DefaultParagraphFont"/>
    <w:link w:val="BodyTextIndent2"/>
    <w:rsid w:val="00D97957"/>
    <w:rPr>
      <w:rFonts w:eastAsia="Times New Roman" w:cs="Times New Roman"/>
      <w:sz w:val="30"/>
      <w:szCs w:val="30"/>
      <w:lang w:val="vi-VN"/>
    </w:rPr>
  </w:style>
  <w:style w:type="paragraph" w:customStyle="1" w:styleId="Dam">
    <w:name w:val="Dam"/>
    <w:basedOn w:val="Normal"/>
    <w:link w:val="DamChar"/>
    <w:rsid w:val="00D97957"/>
    <w:pPr>
      <w:widowControl w:val="0"/>
      <w:spacing w:before="240" w:after="120" w:line="368" w:lineRule="exact"/>
      <w:ind w:firstLine="397"/>
      <w:jc w:val="both"/>
    </w:pPr>
    <w:rPr>
      <w:rFonts w:ascii="Palatino Linotype" w:eastAsia="Times New Roman" w:hAnsi="Palatino Linotype" w:cs="Times New Roman"/>
      <w:b/>
      <w:sz w:val="24"/>
      <w:szCs w:val="24"/>
      <w:lang w:val="vi-VN"/>
    </w:rPr>
  </w:style>
  <w:style w:type="character" w:customStyle="1" w:styleId="DamChar">
    <w:name w:val="Dam Char"/>
    <w:link w:val="Dam"/>
    <w:rsid w:val="00D97957"/>
    <w:rPr>
      <w:rFonts w:ascii="Palatino Linotype" w:eastAsia="Times New Roman" w:hAnsi="Palatino Linotype" w:cs="Times New Roman"/>
      <w:b/>
      <w:sz w:val="24"/>
      <w:szCs w:val="24"/>
      <w:lang w:val="vi-VN"/>
    </w:rPr>
  </w:style>
  <w:style w:type="paragraph" w:styleId="ListParagraph">
    <w:name w:val="List Paragraph"/>
    <w:basedOn w:val="Normal"/>
    <w:qFormat/>
    <w:rsid w:val="00D97957"/>
    <w:pPr>
      <w:spacing w:after="0" w:line="240" w:lineRule="auto"/>
      <w:ind w:left="720"/>
      <w:contextualSpacing/>
      <w:jc w:val="both"/>
    </w:pPr>
    <w:rPr>
      <w:rFonts w:eastAsia="Arial" w:cs="Times New Roman"/>
      <w:szCs w:val="28"/>
      <w:lang w:val="vi-VN"/>
    </w:rPr>
  </w:style>
  <w:style w:type="paragraph" w:customStyle="1" w:styleId="CharCharChar1Char">
    <w:name w:val="Char Char Char1 Char"/>
    <w:basedOn w:val="Normal"/>
    <w:rsid w:val="00D97957"/>
    <w:pPr>
      <w:spacing w:after="160" w:line="240" w:lineRule="exact"/>
    </w:pPr>
    <w:rPr>
      <w:rFonts w:ascii="Verdana" w:eastAsia="Times New Roman" w:hAnsi="Verdana" w:cs="Verdana"/>
      <w:sz w:val="20"/>
      <w:szCs w:val="20"/>
    </w:rPr>
  </w:style>
  <w:style w:type="paragraph" w:customStyle="1" w:styleId="Char">
    <w:name w:val="Char"/>
    <w:basedOn w:val="Normal"/>
    <w:rsid w:val="00D97957"/>
    <w:pPr>
      <w:spacing w:after="160" w:line="240" w:lineRule="exact"/>
    </w:pPr>
    <w:rPr>
      <w:rFonts w:ascii="Verdana" w:eastAsia="Times New Roman" w:hAnsi="Verdana" w:cs="Verdana"/>
      <w:sz w:val="20"/>
      <w:szCs w:val="20"/>
    </w:rPr>
  </w:style>
  <w:style w:type="paragraph" w:styleId="BalloonText">
    <w:name w:val="Balloon Text"/>
    <w:basedOn w:val="Normal"/>
    <w:link w:val="BalloonTextChar"/>
    <w:uiPriority w:val="99"/>
    <w:semiHidden/>
    <w:unhideWhenUsed/>
    <w:rsid w:val="00D97957"/>
    <w:pPr>
      <w:spacing w:after="0" w:line="240" w:lineRule="auto"/>
      <w:jc w:val="both"/>
    </w:pPr>
    <w:rPr>
      <w:rFonts w:ascii="Tahoma" w:eastAsia="Arial" w:hAnsi="Tahoma" w:cs="Times New Roman"/>
      <w:sz w:val="16"/>
      <w:szCs w:val="16"/>
      <w:lang w:val="vi-VN"/>
    </w:rPr>
  </w:style>
  <w:style w:type="character" w:customStyle="1" w:styleId="BalloonTextChar">
    <w:name w:val="Balloon Text Char"/>
    <w:basedOn w:val="DefaultParagraphFont"/>
    <w:link w:val="BalloonText"/>
    <w:uiPriority w:val="99"/>
    <w:semiHidden/>
    <w:rsid w:val="00D97957"/>
    <w:rPr>
      <w:rFonts w:ascii="Tahoma" w:eastAsia="Arial" w:hAnsi="Tahoma" w:cs="Times New Roman"/>
      <w:sz w:val="16"/>
      <w:szCs w:val="16"/>
      <w:lang w:val="vi-VN"/>
    </w:rPr>
  </w:style>
  <w:style w:type="paragraph" w:customStyle="1" w:styleId="CharChar">
    <w:name w:val="Char Char"/>
    <w:basedOn w:val="Normal"/>
    <w:semiHidden/>
    <w:rsid w:val="00D97957"/>
    <w:pPr>
      <w:spacing w:after="160" w:line="240" w:lineRule="exact"/>
    </w:pPr>
    <w:rPr>
      <w:rFonts w:ascii="Arial" w:eastAsia="Times New Roman" w:hAnsi="Arial" w:cs="Arial"/>
      <w:sz w:val="22"/>
    </w:rPr>
  </w:style>
  <w:style w:type="paragraph" w:styleId="BodyText2">
    <w:name w:val="Body Text 2"/>
    <w:basedOn w:val="Normal"/>
    <w:link w:val="BodyText2Char"/>
    <w:uiPriority w:val="99"/>
    <w:semiHidden/>
    <w:unhideWhenUsed/>
    <w:rsid w:val="00D97957"/>
    <w:pPr>
      <w:spacing w:after="120" w:line="480" w:lineRule="auto"/>
      <w:jc w:val="both"/>
    </w:pPr>
    <w:rPr>
      <w:rFonts w:eastAsia="Arial" w:cs="Times New Roman"/>
      <w:szCs w:val="28"/>
      <w:lang w:val="vi-VN"/>
    </w:rPr>
  </w:style>
  <w:style w:type="character" w:customStyle="1" w:styleId="BodyText2Char">
    <w:name w:val="Body Text 2 Char"/>
    <w:basedOn w:val="DefaultParagraphFont"/>
    <w:link w:val="BodyText2"/>
    <w:uiPriority w:val="99"/>
    <w:semiHidden/>
    <w:rsid w:val="00D97957"/>
    <w:rPr>
      <w:rFonts w:eastAsia="Arial" w:cs="Times New Roman"/>
      <w:szCs w:val="28"/>
      <w:lang w:val="vi-VN"/>
    </w:rPr>
  </w:style>
  <w:style w:type="paragraph" w:styleId="BodyTextIndent">
    <w:name w:val="Body Text Indent"/>
    <w:basedOn w:val="Normal"/>
    <w:link w:val="BodyTextIndentChar"/>
    <w:uiPriority w:val="99"/>
    <w:unhideWhenUsed/>
    <w:rsid w:val="00D97957"/>
    <w:pPr>
      <w:spacing w:after="120" w:line="240" w:lineRule="auto"/>
      <w:ind w:left="283"/>
      <w:jc w:val="both"/>
    </w:pPr>
    <w:rPr>
      <w:rFonts w:eastAsia="Arial" w:cs="Times New Roman"/>
      <w:szCs w:val="28"/>
      <w:lang w:val="vi-VN"/>
    </w:rPr>
  </w:style>
  <w:style w:type="character" w:customStyle="1" w:styleId="BodyTextIndentChar">
    <w:name w:val="Body Text Indent Char"/>
    <w:basedOn w:val="DefaultParagraphFont"/>
    <w:link w:val="BodyTextIndent"/>
    <w:uiPriority w:val="99"/>
    <w:rsid w:val="00D97957"/>
    <w:rPr>
      <w:rFonts w:eastAsia="Arial" w:cs="Times New Roman"/>
      <w:szCs w:val="28"/>
      <w:lang w:val="vi-VN"/>
    </w:rPr>
  </w:style>
  <w:style w:type="paragraph" w:customStyle="1" w:styleId="Char1">
    <w:name w:val="Char1"/>
    <w:basedOn w:val="Normal"/>
    <w:autoRedefine/>
    <w:rsid w:val="00D97957"/>
    <w:pPr>
      <w:spacing w:after="160" w:line="240" w:lineRule="exact"/>
    </w:pPr>
    <w:rPr>
      <w:rFonts w:ascii="Verdana" w:eastAsia="Times New Roman" w:hAnsi="Verdana" w:cs="Verdana"/>
      <w:sz w:val="20"/>
      <w:szCs w:val="20"/>
    </w:rPr>
  </w:style>
  <w:style w:type="character" w:customStyle="1" w:styleId="Bodytext20">
    <w:name w:val="Body text (2)_"/>
    <w:link w:val="Bodytext21"/>
    <w:rsid w:val="00D97957"/>
    <w:rPr>
      <w:b/>
      <w:bCs/>
      <w:spacing w:val="10"/>
      <w:sz w:val="25"/>
      <w:szCs w:val="25"/>
      <w:shd w:val="clear" w:color="auto" w:fill="FFFFFF"/>
    </w:rPr>
  </w:style>
  <w:style w:type="paragraph" w:customStyle="1" w:styleId="Bodytext21">
    <w:name w:val="Body text (2)"/>
    <w:basedOn w:val="Normal"/>
    <w:link w:val="Bodytext20"/>
    <w:rsid w:val="00D97957"/>
    <w:pPr>
      <w:widowControl w:val="0"/>
      <w:shd w:val="clear" w:color="auto" w:fill="FFFFFF"/>
      <w:spacing w:after="900" w:line="307" w:lineRule="exact"/>
      <w:jc w:val="right"/>
    </w:pPr>
    <w:rPr>
      <w:b/>
      <w:bCs/>
      <w:spacing w:val="10"/>
      <w:sz w:val="25"/>
      <w:szCs w:val="25"/>
    </w:rPr>
  </w:style>
  <w:style w:type="character" w:customStyle="1" w:styleId="Mention1">
    <w:name w:val="Mention1"/>
    <w:uiPriority w:val="99"/>
    <w:semiHidden/>
    <w:unhideWhenUsed/>
    <w:rsid w:val="00D97957"/>
    <w:rPr>
      <w:color w:val="2B579A"/>
      <w:shd w:val="clear" w:color="auto" w:fill="E6E6E6"/>
    </w:rPr>
  </w:style>
  <w:style w:type="paragraph" w:customStyle="1" w:styleId="Char0">
    <w:name w:val="Char"/>
    <w:basedOn w:val="Normal"/>
    <w:rsid w:val="00D97957"/>
    <w:pPr>
      <w:spacing w:after="160" w:line="240" w:lineRule="exact"/>
    </w:pPr>
    <w:rPr>
      <w:rFonts w:ascii="Verdana" w:eastAsia="MS Mincho" w:hAnsi="Verdana" w:cs="Times New Roman"/>
      <w:sz w:val="20"/>
      <w:szCs w:val="20"/>
    </w:rPr>
  </w:style>
  <w:style w:type="character" w:customStyle="1" w:styleId="highlight">
    <w:name w:val="highlight"/>
    <w:rsid w:val="00D97957"/>
  </w:style>
  <w:style w:type="paragraph" w:customStyle="1" w:styleId="summary">
    <w:name w:val="summary"/>
    <w:basedOn w:val="Normal"/>
    <w:rsid w:val="00D97957"/>
    <w:pPr>
      <w:spacing w:before="100" w:beforeAutospacing="1" w:after="100" w:afterAutospacing="1" w:line="240" w:lineRule="auto"/>
    </w:pPr>
    <w:rPr>
      <w:rFonts w:eastAsia="Times New Roman" w:cs="Times New Roman"/>
      <w:sz w:val="24"/>
      <w:szCs w:val="24"/>
      <w:lang w:eastAsia="zh-CN"/>
    </w:rPr>
  </w:style>
  <w:style w:type="paragraph" w:customStyle="1" w:styleId="body-text">
    <w:name w:val="body-text"/>
    <w:basedOn w:val="Normal"/>
    <w:rsid w:val="00D97957"/>
    <w:pPr>
      <w:spacing w:before="100" w:beforeAutospacing="1" w:after="100" w:afterAutospacing="1" w:line="240" w:lineRule="auto"/>
    </w:pPr>
    <w:rPr>
      <w:rFonts w:eastAsia="Times New Roman" w:cs="Times New Roman"/>
      <w:sz w:val="24"/>
      <w:szCs w:val="24"/>
      <w:lang w:eastAsia="zh-CN"/>
    </w:rPr>
  </w:style>
  <w:style w:type="paragraph" w:customStyle="1" w:styleId="tomtat">
    <w:name w:val="tomtat"/>
    <w:basedOn w:val="Normal"/>
    <w:rsid w:val="00D97957"/>
    <w:pPr>
      <w:spacing w:before="100" w:beforeAutospacing="1" w:after="100" w:afterAutospacing="1" w:line="240" w:lineRule="auto"/>
    </w:pPr>
    <w:rPr>
      <w:rFonts w:eastAsia="Times New Roman" w:cs="Times New Roman"/>
      <w:sz w:val="24"/>
      <w:szCs w:val="24"/>
      <w:lang w:eastAsia="zh-CN"/>
    </w:rPr>
  </w:style>
  <w:style w:type="paragraph" w:customStyle="1" w:styleId="listparagraph0">
    <w:name w:val="listparagraph"/>
    <w:basedOn w:val="Normal"/>
    <w:rsid w:val="00D97957"/>
    <w:pPr>
      <w:spacing w:before="100" w:beforeAutospacing="1" w:after="100" w:afterAutospacing="1" w:line="240" w:lineRule="auto"/>
    </w:pPr>
    <w:rPr>
      <w:rFonts w:eastAsia="Times New Roman" w:cs="Times New Roman"/>
      <w:sz w:val="24"/>
      <w:szCs w:val="24"/>
      <w:lang w:val="vi-VN" w:eastAsia="vi-VN"/>
    </w:rPr>
  </w:style>
  <w:style w:type="character" w:styleId="CommentReference">
    <w:name w:val="annotation reference"/>
    <w:uiPriority w:val="99"/>
    <w:semiHidden/>
    <w:unhideWhenUsed/>
    <w:rsid w:val="00D97957"/>
    <w:rPr>
      <w:sz w:val="16"/>
      <w:szCs w:val="16"/>
    </w:rPr>
  </w:style>
  <w:style w:type="paragraph" w:styleId="CommentText">
    <w:name w:val="annotation text"/>
    <w:basedOn w:val="Normal"/>
    <w:link w:val="CommentTextChar"/>
    <w:uiPriority w:val="99"/>
    <w:semiHidden/>
    <w:unhideWhenUsed/>
    <w:rsid w:val="00D97957"/>
    <w:pPr>
      <w:spacing w:after="0" w:line="240" w:lineRule="auto"/>
      <w:jc w:val="both"/>
    </w:pPr>
    <w:rPr>
      <w:rFonts w:eastAsia="Arial" w:cs="Times New Roman"/>
      <w:sz w:val="20"/>
      <w:szCs w:val="20"/>
      <w:lang w:val="vi-VN"/>
    </w:rPr>
  </w:style>
  <w:style w:type="character" w:customStyle="1" w:styleId="CommentTextChar">
    <w:name w:val="Comment Text Char"/>
    <w:basedOn w:val="DefaultParagraphFont"/>
    <w:link w:val="CommentText"/>
    <w:uiPriority w:val="99"/>
    <w:semiHidden/>
    <w:rsid w:val="00D97957"/>
    <w:rPr>
      <w:rFonts w:eastAsia="Arial" w:cs="Times New Roman"/>
      <w:sz w:val="20"/>
      <w:szCs w:val="20"/>
      <w:lang w:val="vi-VN"/>
    </w:rPr>
  </w:style>
  <w:style w:type="paragraph" w:styleId="CommentSubject">
    <w:name w:val="annotation subject"/>
    <w:basedOn w:val="CommentText"/>
    <w:next w:val="CommentText"/>
    <w:link w:val="CommentSubjectChar"/>
    <w:uiPriority w:val="99"/>
    <w:semiHidden/>
    <w:unhideWhenUsed/>
    <w:rsid w:val="00D97957"/>
    <w:rPr>
      <w:b/>
      <w:bCs/>
    </w:rPr>
  </w:style>
  <w:style w:type="character" w:customStyle="1" w:styleId="CommentSubjectChar">
    <w:name w:val="Comment Subject Char"/>
    <w:basedOn w:val="CommentTextChar"/>
    <w:link w:val="CommentSubject"/>
    <w:uiPriority w:val="99"/>
    <w:semiHidden/>
    <w:rsid w:val="00D97957"/>
    <w:rPr>
      <w:rFonts w:eastAsia="Arial" w:cs="Times New Roman"/>
      <w:b/>
      <w:bCs/>
      <w:sz w:val="20"/>
      <w:szCs w:val="20"/>
      <w:lang w:val="vi-VN"/>
    </w:rPr>
  </w:style>
  <w:style w:type="paragraph" w:styleId="Revision">
    <w:name w:val="Revision"/>
    <w:hidden/>
    <w:uiPriority w:val="99"/>
    <w:semiHidden/>
    <w:rsid w:val="00D97957"/>
    <w:pPr>
      <w:spacing w:after="0" w:line="240" w:lineRule="auto"/>
    </w:pPr>
    <w:rPr>
      <w:rFonts w:eastAsia="Arial" w:cs="Times New Roman"/>
      <w:szCs w:val="28"/>
      <w:lang w:val="vi-VN"/>
    </w:rPr>
  </w:style>
  <w:style w:type="character" w:styleId="IntenseEmphasis">
    <w:name w:val="Intense Emphasis"/>
    <w:uiPriority w:val="21"/>
    <w:qFormat/>
    <w:rsid w:val="00D97957"/>
    <w:rPr>
      <w:i/>
      <w:iCs/>
      <w:color w:val="5B9BD5"/>
    </w:rPr>
  </w:style>
  <w:style w:type="paragraph" w:customStyle="1" w:styleId="Date1">
    <w:name w:val="Date1"/>
    <w:basedOn w:val="Normal"/>
    <w:rsid w:val="00D97957"/>
    <w:pPr>
      <w:spacing w:before="100" w:beforeAutospacing="1" w:after="100" w:afterAutospacing="1" w:line="240" w:lineRule="auto"/>
    </w:pPr>
    <w:rPr>
      <w:rFonts w:eastAsia="Times New Roman" w:cs="Times New Roman"/>
      <w:sz w:val="24"/>
      <w:szCs w:val="24"/>
    </w:rPr>
  </w:style>
  <w:style w:type="character" w:customStyle="1" w:styleId="normalchar">
    <w:name w:val="normal__char"/>
    <w:rsid w:val="00D97957"/>
  </w:style>
  <w:style w:type="paragraph" w:customStyle="1" w:styleId="CharCharCharChar0">
    <w:name w:val="Char Char Char Char"/>
    <w:basedOn w:val="Normal"/>
    <w:rsid w:val="00D97957"/>
    <w:pPr>
      <w:spacing w:after="160" w:line="240" w:lineRule="exact"/>
    </w:pPr>
    <w:rPr>
      <w:rFonts w:ascii="Verdana" w:eastAsia="Times New Roman" w:hAnsi="Verdana" w:cs="Times New Roman"/>
      <w:b/>
      <w:bCs/>
      <w:i/>
      <w:iCs/>
      <w:color w:val="000000"/>
      <w:sz w:val="20"/>
      <w:szCs w:val="20"/>
    </w:rPr>
  </w:style>
  <w:style w:type="paragraph" w:customStyle="1" w:styleId="des">
    <w:name w:val="des"/>
    <w:basedOn w:val="Normal"/>
    <w:rsid w:val="00D97957"/>
    <w:pPr>
      <w:spacing w:before="100" w:beforeAutospacing="1" w:after="100" w:afterAutospacing="1" w:line="240" w:lineRule="auto"/>
    </w:pPr>
    <w:rPr>
      <w:rFonts w:eastAsia="Times New Roman" w:cs="Times New Roman"/>
      <w:sz w:val="24"/>
      <w:szCs w:val="24"/>
    </w:rPr>
  </w:style>
  <w:style w:type="character" w:customStyle="1" w:styleId="fontstyle01">
    <w:name w:val="fontstyle01"/>
    <w:rsid w:val="00D97957"/>
    <w:rPr>
      <w:rFonts w:ascii="Helvetica" w:hAnsi="Helvetica" w:cs="Helvetica" w:hint="default"/>
      <w:b w:val="0"/>
      <w:bCs w:val="0"/>
      <w:i w:val="0"/>
      <w:iCs w:val="0"/>
      <w:color w:val="000000"/>
      <w:sz w:val="26"/>
      <w:szCs w:val="26"/>
    </w:rPr>
  </w:style>
  <w:style w:type="character" w:customStyle="1" w:styleId="fontstyle21">
    <w:name w:val="fontstyle21"/>
    <w:rsid w:val="00D97957"/>
    <w:rPr>
      <w:rFonts w:ascii="Times New Roman" w:hAnsi="Times New Roman" w:cs="Times New Roman" w:hint="default"/>
      <w:b w:val="0"/>
      <w:bCs w:val="0"/>
      <w:i/>
      <w:iCs/>
      <w:color w:val="000000"/>
      <w:sz w:val="28"/>
      <w:szCs w:val="28"/>
    </w:rPr>
  </w:style>
  <w:style w:type="character" w:customStyle="1" w:styleId="UnresolvedMention1">
    <w:name w:val="Unresolved Mention1"/>
    <w:uiPriority w:val="99"/>
    <w:semiHidden/>
    <w:unhideWhenUsed/>
    <w:rsid w:val="00D97957"/>
    <w:rPr>
      <w:color w:val="605E5C"/>
      <w:shd w:val="clear" w:color="auto" w:fill="E1DFDD"/>
    </w:rPr>
  </w:style>
  <w:style w:type="paragraph" w:customStyle="1" w:styleId="RefChar">
    <w:name w:val="Ref Char"/>
    <w:aliases w:val="de nota al pie Char,Ref1 Char,BVI fnr Char Char Char Char Char Char Char,BVI fnr Car Car Char Char Char Char Char Char Char,BVI fnr Car Char Char Char Char Char Char Char,FNRefe,ftref Char,Footnote Char,Footnote text Char,fr Char,16 Point Char"/>
    <w:basedOn w:val="Normal"/>
    <w:link w:val="FootnoteReference"/>
    <w:qFormat/>
    <w:rsid w:val="00D97957"/>
    <w:pPr>
      <w:spacing w:after="160" w:line="240" w:lineRule="exact"/>
    </w:pPr>
    <w:rPr>
      <w:vertAlign w:val="superscript"/>
    </w:rPr>
  </w:style>
  <w:style w:type="paragraph" w:customStyle="1" w:styleId="BVIfnrCarCar">
    <w:name w:val="BVI fnr Car Car"/>
    <w:aliases w:val="BVI fnr Car,BVI fnr Car Car Car Car Char"/>
    <w:basedOn w:val="Normal"/>
    <w:qFormat/>
    <w:rsid w:val="00C6443B"/>
    <w:pPr>
      <w:spacing w:after="160" w:line="240" w:lineRule="exact"/>
    </w:pPr>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FD066F"/>
    <w:pPr>
      <w:spacing w:after="160" w:line="240" w:lineRule="exact"/>
    </w:pPr>
    <w:rPr>
      <w:rFonts w:asciiTheme="minorHAnsi" w:hAnsiTheme="minorHAnsi"/>
      <w:sz w:val="22"/>
      <w:vertAlign w:val="superscript"/>
    </w:rPr>
  </w:style>
  <w:style w:type="paragraph" w:customStyle="1" w:styleId="Vanban">
    <w:name w:val="Van ban"/>
    <w:basedOn w:val="Normal"/>
    <w:link w:val="VanbanChar"/>
    <w:qFormat/>
    <w:rsid w:val="00082713"/>
    <w:pPr>
      <w:suppressAutoHyphens/>
      <w:spacing w:before="120" w:after="120" w:line="312" w:lineRule="auto"/>
      <w:ind w:firstLine="562"/>
      <w:jc w:val="both"/>
    </w:pPr>
    <w:rPr>
      <w:rFonts w:eastAsia="SimSun" w:cs="Times New Roman"/>
      <w:bCs/>
      <w:color w:val="000000"/>
      <w:spacing w:val="-4"/>
      <w:kern w:val="1"/>
      <w:szCs w:val="24"/>
      <w:lang w:val="vi-VN" w:eastAsia="zh-CN"/>
    </w:rPr>
  </w:style>
  <w:style w:type="character" w:customStyle="1" w:styleId="VanbanChar">
    <w:name w:val="Van ban Char"/>
    <w:link w:val="Vanban"/>
    <w:rsid w:val="00082713"/>
    <w:rPr>
      <w:rFonts w:eastAsia="SimSun" w:cs="Times New Roman"/>
      <w:bCs/>
      <w:color w:val="000000"/>
      <w:spacing w:val="-4"/>
      <w:kern w:val="1"/>
      <w:szCs w:val="24"/>
      <w:lang w:val="vi-V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9233">
      <w:bodyDiv w:val="1"/>
      <w:marLeft w:val="0"/>
      <w:marRight w:val="0"/>
      <w:marTop w:val="0"/>
      <w:marBottom w:val="0"/>
      <w:divBdr>
        <w:top w:val="none" w:sz="0" w:space="0" w:color="auto"/>
        <w:left w:val="none" w:sz="0" w:space="0" w:color="auto"/>
        <w:bottom w:val="none" w:sz="0" w:space="0" w:color="auto"/>
        <w:right w:val="none" w:sz="0" w:space="0" w:color="auto"/>
      </w:divBdr>
    </w:div>
    <w:div w:id="129073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E20E9-F3B1-47B7-8D96-D7B6B95FF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1</Pages>
  <Words>7045</Words>
  <Characters>40160</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Scott</dc:creator>
  <cp:lastModifiedBy>John Scott</cp:lastModifiedBy>
  <cp:revision>56</cp:revision>
  <cp:lastPrinted>2023-03-27T02:16:00Z</cp:lastPrinted>
  <dcterms:created xsi:type="dcterms:W3CDTF">2023-09-14T04:11:00Z</dcterms:created>
  <dcterms:modified xsi:type="dcterms:W3CDTF">2023-09-23T11:06:00Z</dcterms:modified>
</cp:coreProperties>
</file>